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6E4923" w:rsidRPr="00C64FEE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 w:rsidRPr="00C64FEE">
              <w:rPr>
                <w:rFonts w:cs="Arial"/>
                <w:b/>
                <w:szCs w:val="22"/>
              </w:rPr>
              <w:t xml:space="preserve">Anlage </w:t>
            </w:r>
            <w:r w:rsidR="00217C0D">
              <w:rPr>
                <w:rFonts w:cs="Arial"/>
                <w:b/>
                <w:szCs w:val="22"/>
              </w:rPr>
              <w:t xml:space="preserve">1 </w:t>
            </w:r>
            <w:r w:rsidRPr="00C64FEE">
              <w:rPr>
                <w:rFonts w:cs="Arial"/>
                <w:b/>
                <w:szCs w:val="22"/>
              </w:rPr>
              <w:t xml:space="preserve">zum Vertrag nach </w:t>
            </w:r>
            <w:r w:rsidR="002E1EAE">
              <w:rPr>
                <w:rFonts w:cs="Arial"/>
                <w:b/>
                <w:szCs w:val="22"/>
              </w:rPr>
              <w:t>DE</w:t>
            </w:r>
            <w:r w:rsidRPr="00C64FEE">
              <w:rPr>
                <w:rFonts w:cs="Arial"/>
                <w:b/>
                <w:szCs w:val="22"/>
              </w:rPr>
              <w:t>-UZ 76</w:t>
            </w:r>
          </w:p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6E4923" w:rsidRPr="00C64FEE" w:rsidRDefault="006E4923">
            <w:pPr>
              <w:tabs>
                <w:tab w:val="left" w:pos="5670"/>
              </w:tabs>
              <w:spacing w:line="360" w:lineRule="auto"/>
              <w:rPr>
                <w:rFonts w:cs="Arial"/>
                <w:b/>
                <w:szCs w:val="22"/>
              </w:rPr>
            </w:pPr>
            <w:r w:rsidRPr="00C64FEE">
              <w:rPr>
                <w:rFonts w:cs="Arial"/>
                <w:b/>
                <w:szCs w:val="22"/>
              </w:rPr>
              <w:t xml:space="preserve">Umweltzeichen für </w:t>
            </w:r>
          </w:p>
          <w:p w:rsidR="006E4923" w:rsidRPr="00C64FEE" w:rsidRDefault="006E4923" w:rsidP="00002DBF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 w:rsidRPr="00C64FEE">
              <w:rPr>
                <w:rFonts w:cs="Arial"/>
                <w:b/>
                <w:szCs w:val="22"/>
              </w:rPr>
              <w:t xml:space="preserve">„Emissionsarme </w:t>
            </w:r>
            <w:r w:rsidR="00002DBF">
              <w:rPr>
                <w:rFonts w:cs="Arial"/>
                <w:b/>
                <w:szCs w:val="22"/>
              </w:rPr>
              <w:t>plattenförmige Werkstoffe (Bau- und Möbelplatten) für den Innenausbau</w:t>
            </w:r>
            <w:r w:rsidRPr="00C64FEE">
              <w:rPr>
                <w:rFonts w:cs="Arial"/>
                <w:b/>
                <w:szCs w:val="22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6E4923" w:rsidRPr="00C64FEE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6E4923" w:rsidRPr="00C64FEE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 w:rsidRPr="00C64FEE">
              <w:rPr>
                <w:rFonts w:cs="Arial"/>
                <w:b/>
                <w:szCs w:val="22"/>
              </w:rPr>
              <w:t>Bitte benutzen Sie</w:t>
            </w:r>
          </w:p>
          <w:p w:rsidR="006E4923" w:rsidRPr="00C64FEE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6E4923" w:rsidRPr="00C64FEE" w:rsidRDefault="006E4923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 w:rsidRPr="00C64FEE"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 w:rsidRPr="00C64FEE">
              <w:rPr>
                <w:rFonts w:cs="Arial"/>
                <w:b/>
                <w:szCs w:val="22"/>
              </w:rPr>
              <w:t>Vordruck !</w:t>
            </w:r>
            <w:proofErr w:type="gramEnd"/>
          </w:p>
          <w:p w:rsidR="006E4923" w:rsidRPr="00C64FEE" w:rsidRDefault="006E4923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</w:tr>
    </w:tbl>
    <w:p w:rsidR="006E4923" w:rsidRPr="00C64FEE" w:rsidRDefault="006E4923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A43259" w:rsidRPr="00C64FEE" w:rsidRDefault="00A43259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 w:rsidRPr="00C64FEE">
        <w:rPr>
          <w:rFonts w:cs="Arial"/>
          <w:szCs w:val="22"/>
        </w:rPr>
        <w:t>Hersteller (Zeichennehmer):</w:t>
      </w:r>
      <w:r w:rsidR="006437D9">
        <w:rPr>
          <w:rFonts w:cs="Arial"/>
          <w:szCs w:val="22"/>
        </w:rPr>
        <w:t xml:space="preserve">   </w:t>
      </w:r>
      <w:r w:rsidR="00365813">
        <w:rPr>
          <w:rFonts w:cs="Arial"/>
          <w:szCs w:val="22"/>
        </w:rPr>
        <w:fldChar w:fldCharType="begin">
          <w:ffData>
            <w:name w:val="Text3"/>
            <w:enabled/>
            <w:calcOnExit w:val="0"/>
            <w:textInput>
              <w:maxLength w:val="30"/>
            </w:textInput>
          </w:ffData>
        </w:fldChar>
      </w:r>
      <w:bookmarkStart w:id="0" w:name="Text3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bookmarkStart w:id="1" w:name="_GoBack"/>
      <w:bookmarkEnd w:id="1"/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0"/>
    </w:p>
    <w:p w:rsidR="006E4923" w:rsidRPr="00C64FEE" w:rsidRDefault="006437D9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</w:t>
      </w:r>
      <w:r w:rsidR="00365813"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bookmarkStart w:id="2" w:name="Text4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2"/>
    </w:p>
    <w:p w:rsidR="006E4923" w:rsidRDefault="006437D9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</w:t>
      </w:r>
      <w:r w:rsidR="00365813">
        <w:rPr>
          <w:rFonts w:cs="Arial"/>
          <w:szCs w:val="22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bookmarkStart w:id="3" w:name="Text5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3"/>
    </w:p>
    <w:p w:rsidR="00002DBF" w:rsidRPr="00C64FEE" w:rsidRDefault="006437D9" w:rsidP="00002DBF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</w:t>
      </w:r>
      <w:r w:rsidR="00002DBF"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 w:rsidR="00002DBF">
        <w:rPr>
          <w:rFonts w:cs="Arial"/>
          <w:szCs w:val="22"/>
        </w:rPr>
        <w:instrText xml:space="preserve"> FORMTEXT </w:instrText>
      </w:r>
      <w:r w:rsidR="00002DBF">
        <w:rPr>
          <w:rFonts w:cs="Arial"/>
          <w:szCs w:val="22"/>
        </w:rPr>
      </w:r>
      <w:r w:rsidR="00002DBF">
        <w:rPr>
          <w:rFonts w:cs="Arial"/>
          <w:szCs w:val="22"/>
        </w:rPr>
        <w:fldChar w:fldCharType="separate"/>
      </w:r>
      <w:r w:rsidR="00002DBF">
        <w:rPr>
          <w:rFonts w:cs="Arial"/>
          <w:noProof/>
          <w:szCs w:val="22"/>
        </w:rPr>
        <w:t> </w:t>
      </w:r>
      <w:r w:rsidR="00002DBF">
        <w:rPr>
          <w:rFonts w:cs="Arial"/>
          <w:noProof/>
          <w:szCs w:val="22"/>
        </w:rPr>
        <w:t> </w:t>
      </w:r>
      <w:r w:rsidR="00002DBF">
        <w:rPr>
          <w:rFonts w:cs="Arial"/>
          <w:noProof/>
          <w:szCs w:val="22"/>
        </w:rPr>
        <w:t> </w:t>
      </w:r>
      <w:r w:rsidR="00002DBF">
        <w:rPr>
          <w:rFonts w:cs="Arial"/>
          <w:noProof/>
          <w:szCs w:val="22"/>
        </w:rPr>
        <w:t> </w:t>
      </w:r>
      <w:r w:rsidR="00002DBF">
        <w:rPr>
          <w:rFonts w:cs="Arial"/>
          <w:noProof/>
          <w:szCs w:val="22"/>
        </w:rPr>
        <w:t> </w:t>
      </w:r>
      <w:r w:rsidR="00002DBF">
        <w:rPr>
          <w:rFonts w:cs="Arial"/>
          <w:szCs w:val="22"/>
        </w:rPr>
        <w:fldChar w:fldCharType="end"/>
      </w:r>
    </w:p>
    <w:p w:rsidR="00002DBF" w:rsidRPr="00C64FEE" w:rsidRDefault="00002DBF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 w:rsidRPr="00C64FEE">
        <w:rPr>
          <w:rFonts w:cs="Arial"/>
          <w:szCs w:val="22"/>
        </w:rPr>
        <w:t>Inverkehrbringer (Zeichenanwender):</w:t>
      </w: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fldChar w:fldCharType="begin">
          <w:ffData>
            <w:name w:val="Text6"/>
            <w:enabled/>
            <w:calcOnExit w:val="0"/>
            <w:textInput>
              <w:maxLength w:val="30"/>
            </w:textInput>
          </w:ffData>
        </w:fldChar>
      </w:r>
      <w:bookmarkStart w:id="4" w:name="Text6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4"/>
    </w:p>
    <w:p w:rsidR="006E4923" w:rsidRPr="00C64FEE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7"/>
            <w:enabled/>
            <w:calcOnExit w:val="0"/>
            <w:textInput>
              <w:maxLength w:val="30"/>
            </w:textInput>
          </w:ffData>
        </w:fldChar>
      </w:r>
      <w:bookmarkStart w:id="5" w:name="Text7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5"/>
    </w:p>
    <w:p w:rsidR="006E4923" w:rsidRDefault="0036581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bookmarkStart w:id="6" w:name="Text8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6"/>
    </w:p>
    <w:p w:rsidR="00002DBF" w:rsidRPr="00C64FEE" w:rsidRDefault="00002DBF" w:rsidP="00002DBF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</w:p>
    <w:p w:rsidR="00002DBF" w:rsidRPr="00C64FEE" w:rsidRDefault="00002DBF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 w:rsidRPr="00C64FEE">
        <w:rPr>
          <w:rFonts w:cs="Arial"/>
          <w:szCs w:val="22"/>
        </w:rPr>
        <w:t>Marken-/Handelsname</w:t>
      </w:r>
      <w:r w:rsidR="00892E38">
        <w:rPr>
          <w:rStyle w:val="Funotenzeichen"/>
          <w:rFonts w:cs="Arial"/>
          <w:szCs w:val="22"/>
        </w:rPr>
        <w:footnoteReference w:id="1"/>
      </w: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fldChar w:fldCharType="begin">
          <w:ffData>
            <w:name w:val="Text9"/>
            <w:enabled/>
            <w:calcOnExit w:val="0"/>
            <w:textInput>
              <w:maxLength w:val="30"/>
            </w:textInput>
          </w:ffData>
        </w:fldChar>
      </w:r>
      <w:bookmarkStart w:id="7" w:name="Text9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7"/>
    </w:p>
    <w:p w:rsidR="006E4923" w:rsidRPr="00C64FEE" w:rsidRDefault="00365813" w:rsidP="00365813">
      <w:pPr>
        <w:tabs>
          <w:tab w:val="left" w:pos="4678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8" w:name="Text10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8"/>
    </w:p>
    <w:p w:rsidR="006E4923" w:rsidRDefault="00365813" w:rsidP="00365813">
      <w:pPr>
        <w:tabs>
          <w:tab w:val="left" w:pos="4678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>
              <w:maxLength w:val="30"/>
            </w:textInput>
          </w:ffData>
        </w:fldChar>
      </w:r>
      <w:bookmarkStart w:id="9" w:name="Text1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9"/>
    </w:p>
    <w:p w:rsidR="00002DBF" w:rsidRPr="00C64FEE" w:rsidRDefault="00002DBF" w:rsidP="00002DBF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</w:p>
    <w:p w:rsidR="00002DBF" w:rsidRPr="00C64FEE" w:rsidRDefault="00002DBF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jc w:val="both"/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 w:rsidRPr="00C64FEE">
        <w:rPr>
          <w:rFonts w:cs="Arial"/>
          <w:szCs w:val="22"/>
        </w:rPr>
        <w:t>Produktbezeichnung:</w:t>
      </w: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fldChar w:fldCharType="begin">
          <w:ffData>
            <w:name w:val="Text12"/>
            <w:enabled/>
            <w:calcOnExit w:val="0"/>
            <w:textInput>
              <w:maxLength w:val="30"/>
            </w:textInput>
          </w:ffData>
        </w:fldChar>
      </w:r>
      <w:bookmarkStart w:id="10" w:name="Text12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10"/>
    </w:p>
    <w:p w:rsidR="006E4923" w:rsidRDefault="00365813" w:rsidP="000F3F00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bookmarkStart w:id="11" w:name="Text13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1"/>
    </w:p>
    <w:p w:rsidR="00002DBF" w:rsidRPr="00C64FEE" w:rsidRDefault="00002DBF" w:rsidP="00002DBF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</w:p>
    <w:p w:rsidR="00002DBF" w:rsidRPr="00C64FEE" w:rsidRDefault="00002DBF" w:rsidP="000F3F00">
      <w:pPr>
        <w:tabs>
          <w:tab w:val="left" w:pos="4678"/>
        </w:tabs>
        <w:ind w:left="6804" w:hanging="6804"/>
        <w:jc w:val="both"/>
        <w:rPr>
          <w:rFonts w:cs="Arial"/>
          <w:szCs w:val="22"/>
        </w:rPr>
      </w:pPr>
    </w:p>
    <w:p w:rsidR="006E4923" w:rsidRDefault="00365813" w:rsidP="00365813">
      <w:pPr>
        <w:tabs>
          <w:tab w:val="left" w:pos="4678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002DBF" w:rsidRPr="00C64FEE" w:rsidRDefault="00002DBF" w:rsidP="00365813">
      <w:pPr>
        <w:tabs>
          <w:tab w:val="left" w:pos="4678"/>
        </w:tabs>
        <w:jc w:val="both"/>
        <w:rPr>
          <w:rFonts w:cs="Arial"/>
          <w:szCs w:val="22"/>
        </w:rPr>
      </w:pPr>
      <w:r>
        <w:rPr>
          <w:rFonts w:cs="Arial"/>
          <w:szCs w:val="22"/>
        </w:rPr>
        <w:t>DIN EN: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2" w:name="Text1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</w:p>
    <w:p w:rsidR="006E4923" w:rsidRPr="00C64FEE" w:rsidRDefault="00292DA5" w:rsidP="00002DBF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br w:type="page"/>
      </w:r>
      <w:r w:rsidR="006E4923" w:rsidRPr="00C64FEE">
        <w:rPr>
          <w:rFonts w:cs="Arial"/>
          <w:b/>
          <w:szCs w:val="22"/>
          <w:u w:val="single"/>
        </w:rPr>
        <w:lastRenderedPageBreak/>
        <w:t>Erklärung des Antragstellers: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716087" w:rsidRPr="00B826A9" w:rsidTr="00240FAB">
        <w:trPr>
          <w:tblHeader/>
        </w:trPr>
        <w:tc>
          <w:tcPr>
            <w:tcW w:w="1134" w:type="dxa"/>
            <w:shd w:val="clear" w:color="auto" w:fill="auto"/>
          </w:tcPr>
          <w:p w:rsidR="00716087" w:rsidRPr="00B826A9" w:rsidRDefault="00716087" w:rsidP="00240FAB">
            <w:r w:rsidRPr="00B826A9">
              <w:t>Abschnitt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16087" w:rsidRPr="00B826A9" w:rsidRDefault="00716087" w:rsidP="00DD6061">
            <w:r w:rsidRPr="00B826A9">
              <w:t xml:space="preserve">Erklärungen / Nachweise für </w:t>
            </w:r>
            <w:r w:rsidR="009A334D">
              <w:t>Werkstoffplatten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087" w:rsidRPr="00B826A9" w:rsidRDefault="00716087" w:rsidP="00DD6061">
            <w:pPr>
              <w:jc w:val="center"/>
            </w:pPr>
            <w:r w:rsidRPr="00B826A9">
              <w:t>ja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6087" w:rsidRPr="00B826A9" w:rsidRDefault="00716087" w:rsidP="00DD6061">
            <w:pPr>
              <w:jc w:val="center"/>
            </w:pPr>
            <w:r w:rsidRPr="00B826A9">
              <w:t>nein</w:t>
            </w:r>
          </w:p>
        </w:tc>
      </w:tr>
      <w:tr w:rsidR="00240FAB" w:rsidRPr="00B826A9" w:rsidTr="00240FAB">
        <w:tc>
          <w:tcPr>
            <w:tcW w:w="1134" w:type="dxa"/>
            <w:vMerge w:val="restart"/>
            <w:shd w:val="clear" w:color="auto" w:fill="auto"/>
          </w:tcPr>
          <w:p w:rsidR="00240FAB" w:rsidRPr="00B826A9" w:rsidRDefault="00240FAB" w:rsidP="00240FAB">
            <w:r w:rsidRPr="00B826A9">
              <w:t>3.1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40FAB" w:rsidRPr="00930EA4" w:rsidRDefault="00240FAB" w:rsidP="00DD6061">
            <w:pPr>
              <w:tabs>
                <w:tab w:val="left" w:pos="4320"/>
                <w:tab w:val="left" w:pos="6804"/>
              </w:tabs>
              <w:rPr>
                <w:b/>
              </w:rPr>
            </w:pPr>
            <w:r w:rsidRPr="00930EA4">
              <w:rPr>
                <w:b/>
              </w:rPr>
              <w:t>Allgemeine Anforderungen</w:t>
            </w:r>
          </w:p>
          <w:p w:rsidR="00240FAB" w:rsidRPr="00B826A9" w:rsidRDefault="00240FAB" w:rsidP="00DD6061">
            <w:pPr>
              <w:tabs>
                <w:tab w:val="left" w:pos="4320"/>
                <w:tab w:val="left" w:pos="6804"/>
              </w:tabs>
            </w:pPr>
          </w:p>
          <w:p w:rsidR="00240FAB" w:rsidRPr="00B826A9" w:rsidRDefault="00240FAB" w:rsidP="00DD6061">
            <w:pPr>
              <w:tabs>
                <w:tab w:val="left" w:pos="4320"/>
                <w:tab w:val="left" w:pos="6804"/>
              </w:tabs>
            </w:pPr>
            <w:r>
              <w:t>D</w:t>
            </w:r>
            <w:r w:rsidRPr="00B12234">
              <w:t xml:space="preserve">ie gesetzlichen Regelungen zum europäischen und deutschen Chemikalienrecht, insbesondere die REACH-VO Anhang XIV und XVII, die POP-VO Anhang I, </w:t>
            </w:r>
            <w:proofErr w:type="gramStart"/>
            <w:r w:rsidRPr="00B12234">
              <w:t>GefStoffV ,</w:t>
            </w:r>
            <w:proofErr w:type="gramEnd"/>
            <w:r w:rsidRPr="00B12234">
              <w:t xml:space="preserve"> die 25. BImSchV und die CLP-VO,</w:t>
            </w:r>
            <w:r>
              <w:t xml:space="preserve"> werden eingehalten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240FAB" w:rsidRPr="00B826A9" w:rsidTr="00240FAB">
        <w:tc>
          <w:tcPr>
            <w:tcW w:w="1134" w:type="dxa"/>
            <w:vMerge/>
            <w:shd w:val="clear" w:color="auto" w:fill="auto"/>
          </w:tcPr>
          <w:p w:rsidR="00240FAB" w:rsidRPr="00B826A9" w:rsidRDefault="00240FAB" w:rsidP="00240FAB"/>
        </w:tc>
        <w:tc>
          <w:tcPr>
            <w:tcW w:w="6237" w:type="dxa"/>
            <w:shd w:val="clear" w:color="auto" w:fill="auto"/>
            <w:vAlign w:val="center"/>
          </w:tcPr>
          <w:p w:rsidR="00240FAB" w:rsidRDefault="00240FAB" w:rsidP="00DD6061">
            <w:r>
              <w:t>Die Erklärung des Antragsstellers ist beigefügt:</w:t>
            </w:r>
          </w:p>
          <w:p w:rsidR="00240FAB" w:rsidRPr="00B826A9" w:rsidRDefault="00240FAB" w:rsidP="00F1118A">
            <w:r>
              <w:t xml:space="preserve">                                                              </w:t>
            </w:r>
            <w:r w:rsidRPr="00B12234">
              <w:rPr>
                <w:b/>
              </w:rPr>
              <w:t xml:space="preserve">Anlage 4 </w:t>
            </w:r>
            <w:r w:rsidR="00F1118A">
              <w:rPr>
                <w:b/>
              </w:rPr>
              <w:t>-</w:t>
            </w:r>
            <w:r w:rsidRPr="00B12234">
              <w:rPr>
                <w:b/>
              </w:rPr>
              <w:t xml:space="preserve"> Vordruck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240FAB" w:rsidRPr="00B826A9" w:rsidTr="00002DBF"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40FAB" w:rsidRDefault="00240FAB" w:rsidP="00240FAB"/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FAB" w:rsidRPr="003E6B0F" w:rsidRDefault="00240FAB" w:rsidP="00815898">
            <w:pPr>
              <w:rPr>
                <w:b/>
              </w:rPr>
            </w:pPr>
            <w:r>
              <w:t xml:space="preserve">Technische Merkblätter und Sicherheitsdatenblätter der </w:t>
            </w:r>
            <w:r w:rsidR="00815898">
              <w:t>konstitutionellen Bestandteile</w:t>
            </w:r>
            <w:r>
              <w:t xml:space="preserve"> sind beigefügt                 </w:t>
            </w:r>
            <w:r>
              <w:rPr>
                <w:b/>
              </w:rPr>
              <w:t>TM/SDB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FAB" w:rsidRPr="00B826A9" w:rsidRDefault="00240FAB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327495" w:rsidRPr="00B826A9" w:rsidTr="007472BD">
        <w:tc>
          <w:tcPr>
            <w:tcW w:w="1134" w:type="dxa"/>
            <w:shd w:val="clear" w:color="auto" w:fill="auto"/>
          </w:tcPr>
          <w:p w:rsidR="00327495" w:rsidRPr="00B826A9" w:rsidRDefault="00327495" w:rsidP="00240FAB">
            <w:r>
              <w:t>3.2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495" w:rsidRPr="00930EA4" w:rsidRDefault="00327495" w:rsidP="00DD6061">
            <w:pPr>
              <w:rPr>
                <w:b/>
              </w:rPr>
            </w:pPr>
            <w:r w:rsidRPr="00930EA4">
              <w:rPr>
                <w:b/>
              </w:rPr>
              <w:t>Herstellung</w:t>
            </w:r>
          </w:p>
          <w:p w:rsidR="00327495" w:rsidRDefault="00327495" w:rsidP="00DD6061">
            <w:r>
              <w:t>Enthalten die Werkstoffplatten Holz?</w:t>
            </w:r>
          </w:p>
          <w:p w:rsidR="00327495" w:rsidRPr="00B826A9" w:rsidRDefault="00327495" w:rsidP="00327495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371E" w:rsidRDefault="00A6371E" w:rsidP="00930EA4">
            <w:pPr>
              <w:tabs>
                <w:tab w:val="left" w:pos="7088"/>
              </w:tabs>
              <w:jc w:val="center"/>
            </w:pPr>
          </w:p>
          <w:p w:rsidR="00A6371E" w:rsidRDefault="00A6371E" w:rsidP="00930EA4">
            <w:pPr>
              <w:tabs>
                <w:tab w:val="left" w:pos="7088"/>
              </w:tabs>
              <w:jc w:val="center"/>
            </w:pPr>
          </w:p>
          <w:p w:rsidR="00327495" w:rsidRDefault="00327495" w:rsidP="00930EA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327495" w:rsidRDefault="00327495" w:rsidP="00930EA4">
            <w:pPr>
              <w:tabs>
                <w:tab w:val="left" w:pos="7088"/>
              </w:tabs>
              <w:jc w:val="center"/>
            </w:pPr>
          </w:p>
          <w:p w:rsidR="00327495" w:rsidRPr="00B826A9" w:rsidRDefault="00327495" w:rsidP="00930EA4">
            <w:pPr>
              <w:tabs>
                <w:tab w:val="left" w:pos="7088"/>
              </w:tabs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DBF" w:rsidRDefault="00002DBF" w:rsidP="00DD6061">
            <w:pPr>
              <w:tabs>
                <w:tab w:val="left" w:pos="7088"/>
              </w:tabs>
              <w:jc w:val="center"/>
            </w:pPr>
          </w:p>
          <w:p w:rsidR="00A6371E" w:rsidRDefault="00A6371E" w:rsidP="00002DBF">
            <w:pPr>
              <w:tabs>
                <w:tab w:val="left" w:pos="7088"/>
              </w:tabs>
            </w:pPr>
          </w:p>
          <w:p w:rsidR="00327495" w:rsidRDefault="00327495" w:rsidP="00930EA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327495" w:rsidRPr="009C2EC5" w:rsidRDefault="00327495" w:rsidP="009C2EC5">
            <w:pPr>
              <w:tabs>
                <w:tab w:val="left" w:pos="7088"/>
              </w:tabs>
              <w:rPr>
                <w:b/>
              </w:rPr>
            </w:pPr>
            <w:r w:rsidRPr="009C2EC5">
              <w:rPr>
                <w:b/>
                <w:szCs w:val="22"/>
              </w:rPr>
              <w:t>Weiter mit 3.2.2</w:t>
            </w:r>
          </w:p>
        </w:tc>
      </w:tr>
      <w:tr w:rsidR="00327495" w:rsidRPr="00B826A9" w:rsidTr="007472BD">
        <w:tc>
          <w:tcPr>
            <w:tcW w:w="1134" w:type="dxa"/>
            <w:vMerge w:val="restart"/>
            <w:shd w:val="clear" w:color="auto" w:fill="auto"/>
          </w:tcPr>
          <w:p w:rsidR="00327495" w:rsidRDefault="00327495" w:rsidP="00240FAB">
            <w:r>
              <w:t>3.2.1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7495" w:rsidRPr="00930EA4" w:rsidRDefault="00327495" w:rsidP="00327495">
            <w:pPr>
              <w:rPr>
                <w:b/>
              </w:rPr>
            </w:pPr>
            <w:r w:rsidRPr="00930EA4">
              <w:rPr>
                <w:b/>
              </w:rPr>
              <w:t>Anforderungen an das Holz</w:t>
            </w:r>
          </w:p>
          <w:p w:rsidR="00327495" w:rsidRDefault="00327495" w:rsidP="00327495"/>
          <w:p w:rsidR="00327495" w:rsidRDefault="00327495" w:rsidP="00327495">
            <w:r w:rsidRPr="00B12234">
              <w:t>Das gesamte verarbeitete Holz stammt aus legalen Quellen gemäß EU-Verordnung Nr. 995/2010.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7495" w:rsidRPr="00B826A9" w:rsidRDefault="00327495" w:rsidP="00327495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327495" w:rsidRPr="00B826A9" w:rsidTr="00240FAB">
        <w:tc>
          <w:tcPr>
            <w:tcW w:w="1134" w:type="dxa"/>
            <w:vMerge/>
            <w:shd w:val="clear" w:color="auto" w:fill="auto"/>
          </w:tcPr>
          <w:p w:rsidR="00327495" w:rsidRPr="00B826A9" w:rsidRDefault="00327495" w:rsidP="00240FAB"/>
        </w:tc>
        <w:tc>
          <w:tcPr>
            <w:tcW w:w="6237" w:type="dxa"/>
            <w:shd w:val="clear" w:color="auto" w:fill="auto"/>
            <w:vAlign w:val="center"/>
          </w:tcPr>
          <w:p w:rsidR="00327495" w:rsidRPr="00B826A9" w:rsidRDefault="00327495" w:rsidP="00DD6061">
            <w:r w:rsidRPr="00B826A9">
              <w:t xml:space="preserve">Mindestens </w:t>
            </w:r>
            <w:r>
              <w:t>7</w:t>
            </w:r>
            <w:r w:rsidRPr="00B826A9">
              <w:t xml:space="preserve">0% des Holzes </w:t>
            </w:r>
            <w:r>
              <w:t xml:space="preserve">für </w:t>
            </w:r>
            <w:r w:rsidRPr="00B826A9">
              <w:t>Holzwerkstoffe stammen aus nachhaltig</w:t>
            </w:r>
            <w:r>
              <w:t xml:space="preserve"> </w:t>
            </w:r>
            <w:r w:rsidRPr="00B826A9">
              <w:t>bewirtschafteten Wäldern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327495" w:rsidRPr="00B826A9" w:rsidTr="00240FAB">
        <w:tc>
          <w:tcPr>
            <w:tcW w:w="1134" w:type="dxa"/>
            <w:vMerge/>
            <w:shd w:val="clear" w:color="auto" w:fill="auto"/>
          </w:tcPr>
          <w:p w:rsidR="00327495" w:rsidRPr="00B826A9" w:rsidRDefault="00327495" w:rsidP="00240FAB"/>
        </w:tc>
        <w:tc>
          <w:tcPr>
            <w:tcW w:w="6237" w:type="dxa"/>
            <w:shd w:val="clear" w:color="auto" w:fill="auto"/>
            <w:vAlign w:val="center"/>
          </w:tcPr>
          <w:p w:rsidR="00327495" w:rsidRPr="00B826A9" w:rsidRDefault="00327495" w:rsidP="00DD6061">
            <w:r w:rsidRPr="00B826A9">
              <w:t>Eine Bilanz der eingesetzten Hölzer ist beigefügt:</w:t>
            </w:r>
          </w:p>
          <w:p w:rsidR="00327495" w:rsidRPr="00B826A9" w:rsidRDefault="00327495" w:rsidP="00DD6061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</w:t>
            </w:r>
            <w:r w:rsidRPr="00B826A9">
              <w:rPr>
                <w:b/>
              </w:rPr>
              <w:t>Anlage 2 - Vordruck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327495" w:rsidRPr="00B826A9" w:rsidTr="00B819CB">
        <w:tc>
          <w:tcPr>
            <w:tcW w:w="1134" w:type="dxa"/>
            <w:vMerge/>
            <w:tcBorders>
              <w:bottom w:val="single" w:sz="4" w:space="0" w:color="FFFFFF"/>
            </w:tcBorders>
            <w:shd w:val="clear" w:color="auto" w:fill="auto"/>
          </w:tcPr>
          <w:p w:rsidR="00327495" w:rsidRPr="00B826A9" w:rsidRDefault="00327495" w:rsidP="00240FAB"/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495" w:rsidRDefault="00327495" w:rsidP="00DD6061">
            <w:r w:rsidRPr="00B826A9">
              <w:t>Möglichkeiten zum Nachweis des Einsatzes von Holz aus</w:t>
            </w:r>
            <w:r w:rsidRPr="00B826A9">
              <w:br/>
              <w:t>nachhaltiger Forstwirtschaft:</w:t>
            </w:r>
          </w:p>
          <w:p w:rsidR="00327495" w:rsidRDefault="00327495" w:rsidP="00DD6061"/>
          <w:p w:rsidR="00327495" w:rsidRPr="00B826A9" w:rsidRDefault="00327495" w:rsidP="00DD6061">
            <w:r w:rsidRPr="00B826A9">
              <w:rPr>
                <w:rFonts w:cs="Arial"/>
              </w:rPr>
              <w:t>●</w:t>
            </w:r>
            <w:r w:rsidRPr="00B826A9">
              <w:t xml:space="preserve"> Für die geschlossene Produktkette (CoC) liegt eine Zertifizierung des </w:t>
            </w:r>
            <w:r>
              <w:t>Rohstoffzulieferers</w:t>
            </w:r>
            <w:r w:rsidRPr="00B826A9">
              <w:t xml:space="preserve"> nach den FSC- bzw. PEFC-Kriterien vor; das Zertifikat ist beigefügt:</w:t>
            </w:r>
          </w:p>
          <w:p w:rsidR="00327495" w:rsidRDefault="00327495" w:rsidP="00DD6061">
            <w:pPr>
              <w:rPr>
                <w:b/>
              </w:rPr>
            </w:pPr>
            <w:r w:rsidRPr="005738A9">
              <w:t xml:space="preserve">                                                    </w:t>
            </w:r>
            <w:r>
              <w:rPr>
                <w:b/>
              </w:rPr>
              <w:t>FSC- bzw. PEFC-Zertif</w:t>
            </w:r>
            <w:r w:rsidRPr="00B826A9">
              <w:rPr>
                <w:b/>
              </w:rPr>
              <w:t>ikat</w:t>
            </w:r>
          </w:p>
          <w:p w:rsidR="00327495" w:rsidRPr="008E5616" w:rsidRDefault="00327495" w:rsidP="00DD6061">
            <w:pPr>
              <w:spacing w:before="60" w:after="60"/>
              <w:jc w:val="center"/>
              <w:rPr>
                <w:u w:val="single"/>
              </w:rPr>
            </w:pPr>
            <w:r>
              <w:rPr>
                <w:u w:val="single"/>
              </w:rPr>
              <w:t>und / o</w:t>
            </w:r>
            <w:r w:rsidRPr="008E5616">
              <w:rPr>
                <w:u w:val="single"/>
              </w:rPr>
              <w:t>der</w:t>
            </w:r>
          </w:p>
          <w:p w:rsidR="00327495" w:rsidRPr="00B826A9" w:rsidRDefault="00327495" w:rsidP="00DD6061">
            <w:r w:rsidRPr="00B826A9">
              <w:rPr>
                <w:rFonts w:cs="Arial"/>
              </w:rPr>
              <w:t xml:space="preserve">● </w:t>
            </w:r>
            <w:r w:rsidRPr="00B826A9">
              <w:t xml:space="preserve">Andere geeignete Nachweise </w:t>
            </w:r>
            <w:r>
              <w:t xml:space="preserve">gemäß Anhang 1 </w:t>
            </w:r>
            <w:r w:rsidRPr="00B826A9">
              <w:t>sind beigefügt:</w:t>
            </w:r>
            <w:r w:rsidRPr="005738A9">
              <w:t xml:space="preserve">                                                        </w:t>
            </w:r>
            <w:r w:rsidRPr="00B826A9">
              <w:rPr>
                <w:b/>
              </w:rPr>
              <w:t>Anlage 3 - Vordruck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Default="00327495" w:rsidP="00B819CB">
            <w:pPr>
              <w:tabs>
                <w:tab w:val="left" w:pos="7088"/>
              </w:tabs>
              <w:jc w:val="center"/>
            </w:pPr>
          </w:p>
          <w:p w:rsidR="00327495" w:rsidRPr="00B826A9" w:rsidRDefault="00327495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660F9D" w:rsidRPr="00B826A9" w:rsidTr="00206244">
        <w:tc>
          <w:tcPr>
            <w:tcW w:w="1134" w:type="dxa"/>
            <w:shd w:val="clear" w:color="auto" w:fill="auto"/>
          </w:tcPr>
          <w:p w:rsidR="00660F9D" w:rsidRPr="00B826A9" w:rsidRDefault="00660F9D" w:rsidP="00206244">
            <w:r>
              <w:t>3.2.2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60F9D" w:rsidRPr="00930EA4" w:rsidRDefault="00660F9D" w:rsidP="00206244">
            <w:pPr>
              <w:rPr>
                <w:b/>
              </w:rPr>
            </w:pPr>
            <w:r w:rsidRPr="00930EA4">
              <w:rPr>
                <w:b/>
              </w:rPr>
              <w:t>Blähglasplatten</w:t>
            </w:r>
          </w:p>
          <w:p w:rsidR="00660F9D" w:rsidRDefault="00660F9D" w:rsidP="00206244"/>
          <w:p w:rsidR="00660F9D" w:rsidRDefault="00660F9D" w:rsidP="00206244">
            <w:r>
              <w:t>Der mineralische Anteil der Platten beträgt mind. 90 Massenprozent und besteht zu mind. 90 Massenprozent aus Altglas.</w:t>
            </w:r>
          </w:p>
          <w:p w:rsidR="00660F9D" w:rsidRDefault="00660F9D" w:rsidP="00206244"/>
          <w:p w:rsidR="00660F9D" w:rsidRDefault="00660F9D" w:rsidP="00660F9D">
            <w:r>
              <w:t xml:space="preserve">Im Endprodukt ist kein Bisphenol A nachweisbar (Nachweisgrenze 0,1 mg/kg). </w:t>
            </w:r>
          </w:p>
          <w:p w:rsidR="00660F9D" w:rsidRDefault="00660F9D" w:rsidP="00002DBF">
            <w:pPr>
              <w:jc w:val="right"/>
            </w:pPr>
            <w:r w:rsidRPr="00002DBF">
              <w:rPr>
                <w:b/>
              </w:rPr>
              <w:t>Prüfbericht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E2053C" w:rsidRDefault="00E2053C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2053C" w:rsidRDefault="00E2053C" w:rsidP="00E2053C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660F9D" w:rsidRDefault="00660F9D" w:rsidP="00206244">
            <w:pPr>
              <w:tabs>
                <w:tab w:val="left" w:pos="7088"/>
              </w:tabs>
              <w:jc w:val="center"/>
            </w:pPr>
          </w:p>
        </w:tc>
      </w:tr>
      <w:tr w:rsidR="00B34CFE" w:rsidRPr="00B826A9" w:rsidTr="001A1005">
        <w:trPr>
          <w:trHeight w:val="2184"/>
        </w:trPr>
        <w:tc>
          <w:tcPr>
            <w:tcW w:w="1134" w:type="dxa"/>
            <w:shd w:val="clear" w:color="auto" w:fill="auto"/>
          </w:tcPr>
          <w:p w:rsidR="00B34CFE" w:rsidRPr="00B826A9" w:rsidRDefault="00B34CFE" w:rsidP="00240FAB">
            <w:r w:rsidRPr="00B826A9">
              <w:t>3.</w:t>
            </w:r>
            <w:r>
              <w:t>2.3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34CFE" w:rsidRPr="00930EA4" w:rsidRDefault="00B34CFE" w:rsidP="00DD6061">
            <w:pPr>
              <w:rPr>
                <w:b/>
              </w:rPr>
            </w:pPr>
            <w:r w:rsidRPr="00930EA4">
              <w:rPr>
                <w:b/>
              </w:rPr>
              <w:t>Ökobilanz-Kennwerte</w:t>
            </w:r>
          </w:p>
          <w:p w:rsidR="00B34CFE" w:rsidRPr="00E70AB0" w:rsidRDefault="00B34CFE" w:rsidP="00935F36">
            <w:r>
              <w:t>Parameter zu GWP, ODP, AP, EP; POCP sowie zur Primärenergie sind analog zur DIN EN 15804 veröffentlicht.</w:t>
            </w:r>
          </w:p>
          <w:p w:rsidR="00B34CFE" w:rsidRDefault="00B34CFE" w:rsidP="008E5616">
            <w:r w:rsidRPr="008E5616">
              <w:t>●</w:t>
            </w:r>
            <w:r>
              <w:t xml:space="preserve"> Gültige Umwelt-Produktdeklaration liegt vor</w:t>
            </w:r>
          </w:p>
          <w:p w:rsidR="00B34CFE" w:rsidRPr="008E5616" w:rsidRDefault="00B34CFE" w:rsidP="008E5616">
            <w:r>
              <w:t xml:space="preserve">                                                                                         </w:t>
            </w:r>
            <w:r w:rsidRPr="00E70AB0">
              <w:rPr>
                <w:b/>
              </w:rPr>
              <w:t>EPD</w:t>
            </w:r>
          </w:p>
          <w:p w:rsidR="00B34CFE" w:rsidRPr="008E5616" w:rsidRDefault="00B34CFE" w:rsidP="008E5616">
            <w:pPr>
              <w:spacing w:before="60" w:after="60"/>
              <w:jc w:val="center"/>
              <w:rPr>
                <w:u w:val="single"/>
              </w:rPr>
            </w:pPr>
            <w:r w:rsidRPr="008E5616">
              <w:rPr>
                <w:u w:val="single"/>
              </w:rPr>
              <w:t>Oder</w:t>
            </w:r>
          </w:p>
          <w:p w:rsidR="00B34CFE" w:rsidRDefault="00B34CFE" w:rsidP="00DD6061">
            <w:r w:rsidRPr="008E5616">
              <w:t>●</w:t>
            </w:r>
            <w:r>
              <w:t xml:space="preserve"> Anderes nachvollziehbares Nachweisdokument liegt vor                                                                                 </w:t>
            </w:r>
          </w:p>
          <w:p w:rsidR="00B34CFE" w:rsidRPr="00E70AB0" w:rsidRDefault="00B34CFE" w:rsidP="00DD6061">
            <w:r>
              <w:t xml:space="preserve">                                                           </w:t>
            </w:r>
            <w:r w:rsidRPr="00E70AB0">
              <w:rPr>
                <w:b/>
              </w:rPr>
              <w:t>Daten nach DIN 15804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CFE" w:rsidRPr="00B826A9" w:rsidRDefault="00B34CFE" w:rsidP="00DD6061">
            <w:pPr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  <w:rPr>
                <w:ins w:id="13" w:author="de Boor Dr., Susanne" w:date="2018-09-07T11:44:00Z"/>
              </w:rPr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Default="00B34CFE" w:rsidP="00DD6061">
            <w:pPr>
              <w:tabs>
                <w:tab w:val="left" w:pos="7088"/>
              </w:tabs>
              <w:jc w:val="center"/>
              <w:rPr>
                <w:ins w:id="14" w:author="de Boor Dr., Susanne" w:date="2018-09-07T11:44:00Z"/>
              </w:rPr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Pr="00B826A9" w:rsidRDefault="00B34CFE" w:rsidP="00DD6061">
            <w:pPr>
              <w:tabs>
                <w:tab w:val="left" w:pos="7088"/>
              </w:tabs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4CFE" w:rsidRPr="00B826A9" w:rsidRDefault="00B34CFE" w:rsidP="00DD6061">
            <w:pPr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  <w:rPr>
                <w:ins w:id="15" w:author="de Boor Dr., Susanne" w:date="2018-09-07T11:44:00Z"/>
              </w:rPr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Default="00B34CFE" w:rsidP="00DD6061">
            <w:pPr>
              <w:tabs>
                <w:tab w:val="left" w:pos="7088"/>
              </w:tabs>
              <w:jc w:val="center"/>
              <w:rPr>
                <w:ins w:id="16" w:author="de Boor Dr., Susanne" w:date="2018-09-07T11:44:00Z"/>
              </w:rPr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</w:p>
          <w:p w:rsidR="00B34CFE" w:rsidRDefault="00B34CFE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B34CFE" w:rsidRPr="00B826A9" w:rsidRDefault="00B34CFE" w:rsidP="00DD6061">
            <w:pPr>
              <w:tabs>
                <w:tab w:val="left" w:pos="7088"/>
              </w:tabs>
            </w:pPr>
          </w:p>
        </w:tc>
      </w:tr>
      <w:tr w:rsidR="00DD6061" w:rsidRPr="00B826A9" w:rsidTr="00240FAB">
        <w:tc>
          <w:tcPr>
            <w:tcW w:w="1134" w:type="dxa"/>
            <w:shd w:val="clear" w:color="auto" w:fill="auto"/>
          </w:tcPr>
          <w:p w:rsidR="00DD6061" w:rsidRPr="00B826A9" w:rsidRDefault="00593D5D" w:rsidP="00593D5D">
            <w:r w:rsidRPr="00B826A9">
              <w:lastRenderedPageBreak/>
              <w:t>3.</w:t>
            </w:r>
            <w:r>
              <w:t>3</w:t>
            </w:r>
            <w:r w:rsidRPr="00B826A9">
              <w:t>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D6061" w:rsidRPr="00930EA4" w:rsidRDefault="00DD6061" w:rsidP="00DD6061">
            <w:pPr>
              <w:rPr>
                <w:b/>
              </w:rPr>
            </w:pPr>
            <w:r w:rsidRPr="00930EA4">
              <w:rPr>
                <w:b/>
              </w:rPr>
              <w:t>Innenraumluftqualität</w:t>
            </w:r>
          </w:p>
          <w:p w:rsidR="00DD6061" w:rsidRDefault="00DD6061" w:rsidP="00DD6061"/>
          <w:p w:rsidR="00DD6061" w:rsidRDefault="00DD6061" w:rsidP="0031523E">
            <w:pPr>
              <w:rPr>
                <w:b/>
              </w:rPr>
            </w:pPr>
            <w:r w:rsidRPr="00B826A9">
              <w:t>Das Prüfgutachten is</w:t>
            </w:r>
            <w:r w:rsidR="0031523E">
              <w:t xml:space="preserve">t beigefügt:                           </w:t>
            </w:r>
            <w:r w:rsidRPr="00B826A9">
              <w:rPr>
                <w:b/>
              </w:rPr>
              <w:t>Prüfbericht</w:t>
            </w:r>
          </w:p>
          <w:p w:rsidR="009278BB" w:rsidRPr="00B826A9" w:rsidRDefault="009278BB" w:rsidP="00660F9D"/>
        </w:tc>
        <w:tc>
          <w:tcPr>
            <w:tcW w:w="1134" w:type="dxa"/>
            <w:shd w:val="clear" w:color="auto" w:fill="auto"/>
            <w:vAlign w:val="center"/>
          </w:tcPr>
          <w:p w:rsidR="009278BB" w:rsidRPr="00B826A9" w:rsidRDefault="00DD6061" w:rsidP="00660F9D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78BB" w:rsidRPr="00B826A9" w:rsidRDefault="00DD6061" w:rsidP="00002DBF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660F9D" w:rsidRPr="00B826A9" w:rsidTr="00240FAB">
        <w:tc>
          <w:tcPr>
            <w:tcW w:w="1134" w:type="dxa"/>
            <w:shd w:val="clear" w:color="auto" w:fill="auto"/>
          </w:tcPr>
          <w:p w:rsidR="00660F9D" w:rsidRPr="00B826A9" w:rsidRDefault="00660F9D" w:rsidP="00593D5D">
            <w:r>
              <w:t>3.3.2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30EA4" w:rsidRPr="00930EA4" w:rsidRDefault="00930EA4" w:rsidP="00660F9D">
            <w:pPr>
              <w:rPr>
                <w:b/>
              </w:rPr>
            </w:pPr>
            <w:r w:rsidRPr="00930EA4">
              <w:rPr>
                <w:b/>
              </w:rPr>
              <w:t>Emission von Blähglasplatten</w:t>
            </w:r>
          </w:p>
          <w:p w:rsidR="00660F9D" w:rsidRDefault="00572408" w:rsidP="00660F9D">
            <w:r>
              <w:t xml:space="preserve">Die Blähglasplatte </w:t>
            </w:r>
            <w:r w:rsidR="00660F9D" w:rsidRPr="00847446">
              <w:t>emittiert</w:t>
            </w:r>
            <w:r w:rsidR="00660F9D">
              <w:t xml:space="preserve"> bei 60°C </w:t>
            </w:r>
            <w:r w:rsidR="00002DBF">
              <w:t>kein messbares Bisphenol A (</w:t>
            </w:r>
            <w:r w:rsidR="00660F9D">
              <w:t>Nachweisgrenze 0,5 µg/m³</w:t>
            </w:r>
            <w:r w:rsidR="00002DBF">
              <w:t>).</w:t>
            </w:r>
          </w:p>
          <w:p w:rsidR="00660F9D" w:rsidRDefault="00660F9D" w:rsidP="00DD6061">
            <w:r w:rsidRPr="00847446">
              <w:t xml:space="preserve"> </w:t>
            </w:r>
            <w:r>
              <w:t xml:space="preserve">                                                                            </w:t>
            </w:r>
            <w:r w:rsidRPr="00847446">
              <w:rPr>
                <w:b/>
              </w:rPr>
              <w:t>Prüfbericht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DBF" w:rsidRDefault="00002DBF" w:rsidP="009278BB">
            <w:pPr>
              <w:tabs>
                <w:tab w:val="left" w:pos="7088"/>
              </w:tabs>
              <w:jc w:val="center"/>
            </w:pPr>
          </w:p>
          <w:p w:rsidR="00660F9D" w:rsidDel="009278BB" w:rsidRDefault="00002DBF" w:rsidP="009278BB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DBF" w:rsidRDefault="00002DBF" w:rsidP="00660F9D">
            <w:pPr>
              <w:tabs>
                <w:tab w:val="left" w:pos="7088"/>
              </w:tabs>
              <w:jc w:val="center"/>
            </w:pPr>
          </w:p>
          <w:p w:rsidR="00660F9D" w:rsidRDefault="00002DBF" w:rsidP="00660F9D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DD6061" w:rsidRPr="00B826A9" w:rsidTr="00240FAB">
        <w:tc>
          <w:tcPr>
            <w:tcW w:w="1134" w:type="dxa"/>
            <w:shd w:val="clear" w:color="auto" w:fill="auto"/>
          </w:tcPr>
          <w:p w:rsidR="00DD6061" w:rsidRPr="00B826A9" w:rsidRDefault="00593D5D" w:rsidP="00240FAB">
            <w:r>
              <w:t>3.3.</w:t>
            </w:r>
            <w:r w:rsidR="00660F9D"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D6061" w:rsidRPr="00E505E4" w:rsidRDefault="00DD6061" w:rsidP="00DD6061">
            <w:r w:rsidRPr="00930EA4">
              <w:rPr>
                <w:b/>
              </w:rPr>
              <w:t>Geruchsprüfung</w:t>
            </w:r>
            <w:r w:rsidRPr="00E505E4">
              <w:t xml:space="preserve"> (optional)</w:t>
            </w:r>
          </w:p>
          <w:p w:rsidR="00DD6061" w:rsidRPr="00E505E4" w:rsidRDefault="00DD6061" w:rsidP="00DD6061">
            <w:r w:rsidRPr="00E505E4">
              <w:t>Ein Prüfgutachten nach DIN ISO 16000-28 ist beigefügt:</w:t>
            </w:r>
          </w:p>
          <w:p w:rsidR="00DD6061" w:rsidRPr="00E505E4" w:rsidRDefault="00593D5D" w:rsidP="00E505E4">
            <w:pPr>
              <w:rPr>
                <w:b/>
              </w:rPr>
            </w:pPr>
            <w:r w:rsidRPr="00E505E4">
              <w:t xml:space="preserve">                                                                           </w:t>
            </w:r>
            <w:r w:rsidR="00E505E4">
              <w:t xml:space="preserve"> </w:t>
            </w:r>
            <w:r w:rsidRPr="00E505E4">
              <w:t xml:space="preserve"> </w:t>
            </w:r>
            <w:r w:rsidR="00DD6061" w:rsidRPr="00E505E4">
              <w:rPr>
                <w:b/>
              </w:rPr>
              <w:t>Prüfbericht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061" w:rsidRPr="00B826A9" w:rsidRDefault="00DD6061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061" w:rsidRPr="00B826A9" w:rsidRDefault="00DD6061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DD6061" w:rsidRPr="00B826A9" w:rsidTr="00957126">
        <w:tc>
          <w:tcPr>
            <w:tcW w:w="1134" w:type="dxa"/>
            <w:shd w:val="clear" w:color="auto" w:fill="auto"/>
          </w:tcPr>
          <w:p w:rsidR="00DD6061" w:rsidRPr="00B826A9" w:rsidRDefault="00DD6061" w:rsidP="00AF2AE4">
            <w:r w:rsidRPr="00B826A9">
              <w:t>3.</w:t>
            </w:r>
            <w:r w:rsidR="00AF2AE4">
              <w:t>3.</w:t>
            </w:r>
            <w:r w:rsidR="00660F9D">
              <w:t>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57126" w:rsidRPr="00930EA4" w:rsidRDefault="00AF2AE4" w:rsidP="00957126">
            <w:pPr>
              <w:rPr>
                <w:b/>
              </w:rPr>
            </w:pPr>
            <w:r w:rsidRPr="00930EA4">
              <w:rPr>
                <w:b/>
              </w:rPr>
              <w:t>Gebrauchstauglichkeit</w:t>
            </w:r>
          </w:p>
          <w:p w:rsidR="00AF2AE4" w:rsidRPr="00B826A9" w:rsidRDefault="00957126" w:rsidP="00957126">
            <w:r>
              <w:t>D</w:t>
            </w:r>
            <w:r w:rsidRPr="00957126">
              <w:t xml:space="preserve">as Produkt </w:t>
            </w:r>
            <w:r>
              <w:t xml:space="preserve">entspricht </w:t>
            </w:r>
            <w:r w:rsidRPr="00957126">
              <w:t>den üblichen Qualitätsanforderungen an die Gebrauchstauglichkeit und insbesondere die entsprechenden DIN- bzw. CEN-Normen (vgl. Ziffer 2)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061" w:rsidRPr="00B826A9" w:rsidRDefault="00DD6061" w:rsidP="00957126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6061" w:rsidRPr="00B826A9" w:rsidRDefault="00DD6061" w:rsidP="00957126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6A7F39" w:rsidRPr="00B826A9" w:rsidTr="00240FAB">
        <w:tc>
          <w:tcPr>
            <w:tcW w:w="1134" w:type="dxa"/>
            <w:shd w:val="clear" w:color="auto" w:fill="auto"/>
          </w:tcPr>
          <w:p w:rsidR="006A7F39" w:rsidRPr="00B826A9" w:rsidRDefault="006A7F39" w:rsidP="00240FAB">
            <w:r>
              <w:t>3.3.</w:t>
            </w:r>
            <w:r w:rsidR="00660F9D"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A7F39" w:rsidRPr="00930EA4" w:rsidRDefault="006A7F39" w:rsidP="00DD6061">
            <w:pPr>
              <w:rPr>
                <w:b/>
              </w:rPr>
            </w:pPr>
            <w:r w:rsidRPr="00930EA4">
              <w:rPr>
                <w:b/>
              </w:rPr>
              <w:t>Hinweise</w:t>
            </w:r>
          </w:p>
          <w:p w:rsidR="006A7F39" w:rsidRPr="00B826A9" w:rsidRDefault="006A7F39" w:rsidP="00DD6061">
            <w:r>
              <w:t>Ein Hinweis zum Erhalt des technischen Merkblatts ist auf dem Produkt vorzufinden</w:t>
            </w:r>
            <w:r w:rsidR="004451FB">
              <w:t xml:space="preserve"> und das technische Merkblatt steht im Internet zur Verfügung.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F39" w:rsidRPr="00B826A9" w:rsidRDefault="006A7F39" w:rsidP="00B819C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7F39" w:rsidRPr="00B826A9" w:rsidRDefault="006A7F39" w:rsidP="00B819C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2F3853" w:rsidRPr="00B826A9" w:rsidTr="00240FAB">
        <w:tc>
          <w:tcPr>
            <w:tcW w:w="1134" w:type="dxa"/>
            <w:shd w:val="clear" w:color="auto" w:fill="auto"/>
          </w:tcPr>
          <w:p w:rsidR="002F3853" w:rsidRDefault="002F3853" w:rsidP="00240FAB">
            <w:r>
              <w:t>3.4</w:t>
            </w:r>
          </w:p>
          <w:p w:rsidR="002F3853" w:rsidRPr="00B826A9" w:rsidRDefault="002F3853" w:rsidP="00240FAB">
            <w:r>
              <w:t>3.4.1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F3853" w:rsidRPr="00930EA4" w:rsidRDefault="002F3853" w:rsidP="00AF2AE4">
            <w:pPr>
              <w:rPr>
                <w:b/>
              </w:rPr>
            </w:pPr>
            <w:r w:rsidRPr="00930EA4">
              <w:rPr>
                <w:b/>
              </w:rPr>
              <w:t>Verwertung und Entsorgung</w:t>
            </w:r>
          </w:p>
          <w:p w:rsidR="002F3853" w:rsidRPr="00930EA4" w:rsidRDefault="002F3853" w:rsidP="00AF2AE4">
            <w:pPr>
              <w:rPr>
                <w:b/>
              </w:rPr>
            </w:pPr>
            <w:r w:rsidRPr="00930EA4">
              <w:rPr>
                <w:b/>
              </w:rPr>
              <w:t>Halogene</w:t>
            </w:r>
          </w:p>
          <w:p w:rsidR="002F3853" w:rsidRDefault="002F3853" w:rsidP="002F3853">
            <w:r>
              <w:t>Es werden keine halogenierten organischen Verbindungen zur Herstellung der Werkstoffplatten eingesetzt.</w:t>
            </w:r>
          </w:p>
          <w:p w:rsidR="0079779B" w:rsidRDefault="0079779B" w:rsidP="0079779B">
            <w:pPr>
              <w:tabs>
                <w:tab w:val="left" w:pos="7938"/>
                <w:tab w:val="left" w:pos="8789"/>
              </w:tabs>
              <w:spacing w:line="360" w:lineRule="auto"/>
              <w:rPr>
                <w:rFonts w:cs="Arial"/>
                <w:szCs w:val="22"/>
              </w:rPr>
            </w:pPr>
          </w:p>
          <w:p w:rsidR="0079779B" w:rsidRPr="00B826A9" w:rsidRDefault="0079779B" w:rsidP="0079779B">
            <w:r>
              <w:t xml:space="preserve">Bei Nachweis ist der Gehalt der Halogene Fluor, Chlor und Brom durch </w:t>
            </w:r>
            <w:r w:rsidRPr="0079779B">
              <w:t>Verbrennungsanalyse (Totalaufschluß) bestimmt und als Anteil tolerierbarer Verunreinigungen von 1g/kg nicht überschritten</w:t>
            </w:r>
            <w:r>
              <w:t xml:space="preserve">.                                                        </w:t>
            </w:r>
            <w:r w:rsidRPr="0079779B">
              <w:rPr>
                <w:b/>
              </w:rPr>
              <w:t>Prüfbericht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779B" w:rsidRDefault="0079779B" w:rsidP="0079779B">
            <w:pPr>
              <w:jc w:val="center"/>
            </w:pPr>
          </w:p>
          <w:p w:rsidR="0079779B" w:rsidRDefault="0079779B" w:rsidP="0079779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79779B" w:rsidRDefault="0079779B" w:rsidP="0079779B">
            <w:pPr>
              <w:jc w:val="center"/>
            </w:pPr>
          </w:p>
          <w:p w:rsidR="0079779B" w:rsidRDefault="0079779B" w:rsidP="0079779B">
            <w:pPr>
              <w:jc w:val="center"/>
            </w:pPr>
          </w:p>
          <w:p w:rsidR="000722BA" w:rsidRDefault="000722BA" w:rsidP="0079779B">
            <w:pPr>
              <w:jc w:val="center"/>
            </w:pPr>
          </w:p>
          <w:p w:rsidR="0079779B" w:rsidRDefault="0079779B" w:rsidP="0079779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79779B" w:rsidRPr="00B826A9" w:rsidRDefault="0079779B" w:rsidP="000722BA"/>
        </w:tc>
        <w:tc>
          <w:tcPr>
            <w:tcW w:w="1134" w:type="dxa"/>
            <w:shd w:val="clear" w:color="auto" w:fill="auto"/>
            <w:vAlign w:val="center"/>
          </w:tcPr>
          <w:p w:rsidR="0079779B" w:rsidRDefault="0079779B" w:rsidP="00B819CB">
            <w:pPr>
              <w:jc w:val="center"/>
            </w:pPr>
          </w:p>
          <w:p w:rsidR="002F3853" w:rsidRDefault="002F3853" w:rsidP="00B819C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79779B" w:rsidRDefault="0079779B" w:rsidP="00B819CB">
            <w:pPr>
              <w:jc w:val="center"/>
            </w:pPr>
          </w:p>
          <w:p w:rsidR="0079779B" w:rsidRDefault="0079779B" w:rsidP="00B819CB">
            <w:pPr>
              <w:jc w:val="center"/>
            </w:pPr>
          </w:p>
          <w:p w:rsidR="000722BA" w:rsidRDefault="000722BA" w:rsidP="00B819CB">
            <w:pPr>
              <w:jc w:val="center"/>
            </w:pPr>
          </w:p>
          <w:p w:rsidR="0079779B" w:rsidRDefault="0079779B" w:rsidP="0079779B">
            <w:pPr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79779B" w:rsidRPr="00B826A9" w:rsidRDefault="0079779B" w:rsidP="000722BA"/>
        </w:tc>
      </w:tr>
      <w:tr w:rsidR="002F3853" w:rsidRPr="00B826A9" w:rsidTr="00240FAB">
        <w:tc>
          <w:tcPr>
            <w:tcW w:w="1134" w:type="dxa"/>
            <w:shd w:val="clear" w:color="auto" w:fill="auto"/>
          </w:tcPr>
          <w:p w:rsidR="002F3853" w:rsidRPr="00B826A9" w:rsidRDefault="002F3853" w:rsidP="003401A5">
            <w:r w:rsidRPr="00B826A9">
              <w:t>3.</w:t>
            </w:r>
            <w:r w:rsidR="003401A5">
              <w:t>4.2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F3853" w:rsidRPr="00B826A9" w:rsidRDefault="002F3853" w:rsidP="00DD6061">
            <w:r w:rsidRPr="00930EA4">
              <w:rPr>
                <w:b/>
              </w:rPr>
              <w:t>Flammschutzmitte</w:t>
            </w:r>
            <w:r>
              <w:t>l</w:t>
            </w:r>
            <w:r>
              <w:br/>
            </w:r>
            <w:r>
              <w:br/>
              <w:t xml:space="preserve">Flammschutzmittel </w:t>
            </w:r>
            <w:r w:rsidRPr="00B826A9">
              <w:t>werden eingesetzt.</w:t>
            </w:r>
          </w:p>
          <w:p w:rsidR="002F3853" w:rsidRPr="00B826A9" w:rsidRDefault="002F3853" w:rsidP="00DD6061"/>
          <w:p w:rsidR="002F3853" w:rsidRPr="00B826A9" w:rsidRDefault="002F3853" w:rsidP="00DD6061">
            <w:r w:rsidRPr="0023137C">
              <w:rPr>
                <w:b/>
              </w:rPr>
              <w:t>Falls ja</w:t>
            </w:r>
            <w:r w:rsidRPr="00B826A9">
              <w:t>, handelt es sich dabei um anorganische Ammonium-phosphate (Diammoniumphosphat, Ammoniumpolyphosphat etc.), andere wasserabspaltende Minerale (Aluminiumhydro-xyt o.ä.) oder Blähgrafit.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55" w:rsidRDefault="00A91455" w:rsidP="00A91455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A91455" w:rsidRDefault="00A91455" w:rsidP="00A91455">
            <w:pPr>
              <w:tabs>
                <w:tab w:val="left" w:pos="7088"/>
              </w:tabs>
              <w:jc w:val="center"/>
            </w:pPr>
          </w:p>
          <w:p w:rsidR="00A91455" w:rsidRDefault="00A91455" w:rsidP="00A91455">
            <w:pPr>
              <w:tabs>
                <w:tab w:val="left" w:pos="7088"/>
              </w:tabs>
              <w:jc w:val="center"/>
            </w:pPr>
          </w:p>
          <w:p w:rsidR="002F3853" w:rsidRPr="00B826A9" w:rsidRDefault="00A91455" w:rsidP="00EA14DA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1455" w:rsidRDefault="002F3853" w:rsidP="00A91455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A91455" w:rsidRDefault="00A91455" w:rsidP="00A91455">
            <w:pPr>
              <w:tabs>
                <w:tab w:val="left" w:pos="7088"/>
              </w:tabs>
              <w:jc w:val="center"/>
            </w:pPr>
          </w:p>
          <w:p w:rsidR="00A91455" w:rsidRDefault="00A91455" w:rsidP="00A91455">
            <w:pPr>
              <w:tabs>
                <w:tab w:val="left" w:pos="7088"/>
              </w:tabs>
              <w:jc w:val="center"/>
            </w:pPr>
          </w:p>
          <w:p w:rsidR="00A91455" w:rsidRPr="00B826A9" w:rsidRDefault="002F3853" w:rsidP="00EA14DA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</w:tc>
      </w:tr>
      <w:tr w:rsidR="002F3853" w:rsidRPr="00B826A9" w:rsidTr="00240FAB">
        <w:tc>
          <w:tcPr>
            <w:tcW w:w="1134" w:type="dxa"/>
            <w:shd w:val="clear" w:color="auto" w:fill="auto"/>
          </w:tcPr>
          <w:p w:rsidR="002F3853" w:rsidRPr="00B826A9" w:rsidRDefault="002F3853" w:rsidP="003401A5">
            <w:r w:rsidRPr="00B826A9">
              <w:t>3.</w:t>
            </w:r>
            <w:r w:rsidR="003401A5">
              <w:t>4.3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F3853" w:rsidRPr="00930EA4" w:rsidRDefault="002F3853" w:rsidP="00DD6061">
            <w:pPr>
              <w:rPr>
                <w:b/>
              </w:rPr>
            </w:pPr>
            <w:r w:rsidRPr="00930EA4">
              <w:rPr>
                <w:b/>
              </w:rPr>
              <w:t>Biozide</w:t>
            </w:r>
          </w:p>
          <w:p w:rsidR="002F3853" w:rsidRPr="00B826A9" w:rsidRDefault="002F3853" w:rsidP="000509DC">
            <w:r w:rsidRPr="00B826A9">
              <w:t>Biozide werden nicht eingesetzt; ausgenommen hiervon sind Biozide, die allein zur Topfkonservierung in wässrigen Beschichtungsstoffen eingesetzt werden</w:t>
            </w:r>
            <w:r w:rsidR="000509D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853" w:rsidRPr="00B826A9" w:rsidRDefault="002F3853" w:rsidP="00DD6061">
            <w:pPr>
              <w:jc w:val="center"/>
            </w:pPr>
          </w:p>
          <w:p w:rsidR="002F3853" w:rsidRPr="00B826A9" w:rsidRDefault="002F3853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2F3853" w:rsidRPr="00B826A9" w:rsidRDefault="002F3853" w:rsidP="00DD6061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3853" w:rsidRPr="00B826A9" w:rsidRDefault="002F3853" w:rsidP="00DD6061">
            <w:pPr>
              <w:jc w:val="center"/>
            </w:pPr>
          </w:p>
          <w:p w:rsidR="002F3853" w:rsidRPr="00B826A9" w:rsidRDefault="002F3853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2F3853" w:rsidRPr="00B826A9" w:rsidRDefault="002F3853" w:rsidP="00DD6061">
            <w:pPr>
              <w:jc w:val="center"/>
            </w:pPr>
          </w:p>
        </w:tc>
      </w:tr>
      <w:tr w:rsidR="002F3853" w:rsidRPr="00B826A9" w:rsidTr="00240FAB">
        <w:tc>
          <w:tcPr>
            <w:tcW w:w="1134" w:type="dxa"/>
            <w:shd w:val="clear" w:color="auto" w:fill="auto"/>
          </w:tcPr>
          <w:p w:rsidR="002F3853" w:rsidRPr="00B826A9" w:rsidRDefault="00663060" w:rsidP="00240FAB">
            <w:r>
              <w:t>3.5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F3853" w:rsidRPr="00930EA4" w:rsidRDefault="002F3853" w:rsidP="00DD6061">
            <w:pPr>
              <w:rPr>
                <w:b/>
              </w:rPr>
            </w:pPr>
            <w:r w:rsidRPr="00930EA4">
              <w:rPr>
                <w:b/>
              </w:rPr>
              <w:t>Verbraucherinformation</w:t>
            </w:r>
          </w:p>
          <w:p w:rsidR="002F3853" w:rsidRPr="00B826A9" w:rsidRDefault="002F3853" w:rsidP="00935F36">
            <w:r w:rsidRPr="00B826A9">
              <w:t>Die Verbraucherinformation mit den (Mindest-)Informationen</w:t>
            </w:r>
            <w:r w:rsidRPr="00B826A9">
              <w:br/>
              <w:t>gemäß Abschnitt 3.</w:t>
            </w:r>
            <w:r w:rsidR="00663060">
              <w:t>5</w:t>
            </w:r>
            <w:r w:rsidRPr="00B826A9">
              <w:t xml:space="preserve"> ist beigefügt</w:t>
            </w:r>
            <w:r w:rsidR="009C161B">
              <w:t xml:space="preserve"> und ist auch im Internet bereitgestellt</w:t>
            </w:r>
            <w:r w:rsidRPr="00B826A9">
              <w:t>:</w:t>
            </w:r>
            <w:r w:rsidR="009C161B">
              <w:t xml:space="preserve">                                  </w:t>
            </w:r>
            <w:r w:rsidRPr="00B826A9">
              <w:t xml:space="preserve"> </w:t>
            </w:r>
            <w:r w:rsidRPr="00B826A9">
              <w:rPr>
                <w:b/>
              </w:rPr>
              <w:t>Verbraucherinformation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853" w:rsidRPr="00B826A9" w:rsidRDefault="002F3853" w:rsidP="00DD6061">
            <w:pPr>
              <w:jc w:val="center"/>
            </w:pPr>
          </w:p>
          <w:p w:rsidR="002F3853" w:rsidRPr="00B826A9" w:rsidRDefault="002F3853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2F3853" w:rsidRPr="00B826A9" w:rsidRDefault="002F3853" w:rsidP="00DD6061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3853" w:rsidRPr="00B826A9" w:rsidRDefault="002F3853" w:rsidP="00DD6061">
            <w:pPr>
              <w:jc w:val="center"/>
            </w:pPr>
          </w:p>
          <w:p w:rsidR="002F3853" w:rsidRPr="00B826A9" w:rsidRDefault="002F3853" w:rsidP="00DD6061">
            <w:pPr>
              <w:tabs>
                <w:tab w:val="left" w:pos="7088"/>
              </w:tabs>
              <w:jc w:val="center"/>
            </w:pPr>
            <w:r w:rsidRPr="00B826A9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instrText xml:space="preserve"> FORMCHECKBOX </w:instrText>
            </w:r>
            <w:r w:rsidR="00D54C30">
              <w:fldChar w:fldCharType="separate"/>
            </w:r>
            <w:r w:rsidRPr="00B826A9">
              <w:fldChar w:fldCharType="end"/>
            </w:r>
          </w:p>
          <w:p w:rsidR="002F3853" w:rsidRPr="00B826A9" w:rsidRDefault="002F3853" w:rsidP="00DD6061">
            <w:pPr>
              <w:jc w:val="center"/>
            </w:pPr>
          </w:p>
        </w:tc>
      </w:tr>
    </w:tbl>
    <w:p w:rsidR="006E4923" w:rsidRPr="00C64FEE" w:rsidRDefault="006E4923" w:rsidP="00B4140F">
      <w:pPr>
        <w:rPr>
          <w:rFonts w:cs="Arial"/>
          <w:szCs w:val="22"/>
        </w:rPr>
      </w:pPr>
    </w:p>
    <w:p w:rsidR="004F2FD0" w:rsidRDefault="004F2FD0" w:rsidP="00B4140F">
      <w:pPr>
        <w:rPr>
          <w:rFonts w:cs="Arial"/>
          <w:szCs w:val="22"/>
        </w:rPr>
      </w:pPr>
    </w:p>
    <w:p w:rsidR="009C2EC5" w:rsidRDefault="009C2EC5" w:rsidP="00B4140F">
      <w:pPr>
        <w:rPr>
          <w:rFonts w:cs="Arial"/>
          <w:szCs w:val="22"/>
        </w:rPr>
      </w:pPr>
    </w:p>
    <w:p w:rsidR="00282A81" w:rsidRPr="00C64FEE" w:rsidRDefault="00282A81" w:rsidP="00B4140F">
      <w:pPr>
        <w:rPr>
          <w:rFonts w:cs="Arial"/>
          <w:szCs w:val="22"/>
        </w:rPr>
      </w:pPr>
    </w:p>
    <w:p w:rsidR="006E4923" w:rsidRPr="00C64FEE" w:rsidRDefault="006E4923" w:rsidP="00365813">
      <w:pPr>
        <w:tabs>
          <w:tab w:val="left" w:pos="1134"/>
        </w:tabs>
        <w:ind w:left="5529" w:hanging="5529"/>
        <w:rPr>
          <w:rFonts w:cs="Arial"/>
          <w:szCs w:val="22"/>
        </w:rPr>
      </w:pPr>
      <w:r w:rsidRPr="00C64FEE">
        <w:rPr>
          <w:rFonts w:cs="Arial"/>
          <w:szCs w:val="22"/>
        </w:rPr>
        <w:t>Ort:</w:t>
      </w: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17" w:name="Text1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17"/>
      <w:r w:rsidR="00365813">
        <w:rPr>
          <w:rFonts w:cs="Arial"/>
          <w:szCs w:val="22"/>
        </w:rPr>
        <w:tab/>
      </w:r>
      <w:r w:rsidRPr="00C64FEE">
        <w:rPr>
          <w:rFonts w:cs="Arial"/>
          <w:szCs w:val="22"/>
        </w:rPr>
        <w:t>Zeichennehmer:</w:t>
      </w:r>
    </w:p>
    <w:p w:rsidR="006E4923" w:rsidRPr="00C64FEE" w:rsidRDefault="006E4923" w:rsidP="00365813">
      <w:pPr>
        <w:tabs>
          <w:tab w:val="left" w:pos="1134"/>
        </w:tabs>
        <w:ind w:left="5529" w:hanging="5529"/>
        <w:rPr>
          <w:rFonts w:cs="Arial"/>
          <w:szCs w:val="22"/>
        </w:rPr>
      </w:pP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tab/>
      </w:r>
      <w:r w:rsidRPr="00C64FEE">
        <w:rPr>
          <w:rFonts w:cs="Arial"/>
          <w:szCs w:val="22"/>
        </w:rPr>
        <w:t>(rechtsverbindliche Unter-</w:t>
      </w:r>
    </w:p>
    <w:p w:rsidR="006E4923" w:rsidRPr="003823CF" w:rsidRDefault="006E4923" w:rsidP="00365813">
      <w:pPr>
        <w:tabs>
          <w:tab w:val="left" w:pos="1134"/>
        </w:tabs>
        <w:ind w:left="5529" w:hanging="5529"/>
      </w:pPr>
      <w:r w:rsidRPr="00C64FEE">
        <w:rPr>
          <w:rFonts w:cs="Arial"/>
          <w:szCs w:val="22"/>
        </w:rPr>
        <w:t>Datum:</w:t>
      </w:r>
      <w:r w:rsidRPr="00C64FEE">
        <w:rPr>
          <w:rFonts w:cs="Arial"/>
          <w:szCs w:val="22"/>
        </w:rPr>
        <w:tab/>
      </w:r>
      <w:r w:rsidR="00365813"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8" w:name="Text2"/>
      <w:r w:rsidR="00365813">
        <w:rPr>
          <w:rFonts w:cs="Arial"/>
          <w:szCs w:val="22"/>
        </w:rPr>
        <w:instrText xml:space="preserve"> FORMTEXT </w:instrText>
      </w:r>
      <w:r w:rsidR="00365813">
        <w:rPr>
          <w:rFonts w:cs="Arial"/>
          <w:szCs w:val="22"/>
        </w:rPr>
      </w:r>
      <w:r w:rsidR="00365813">
        <w:rPr>
          <w:rFonts w:cs="Arial"/>
          <w:szCs w:val="22"/>
        </w:rPr>
        <w:fldChar w:fldCharType="separate"/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2320BE">
        <w:rPr>
          <w:rFonts w:cs="Arial"/>
          <w:noProof/>
          <w:szCs w:val="22"/>
        </w:rPr>
        <w:t> </w:t>
      </w:r>
      <w:r w:rsidR="00365813">
        <w:rPr>
          <w:rFonts w:cs="Arial"/>
          <w:szCs w:val="22"/>
        </w:rPr>
        <w:fldChar w:fldCharType="end"/>
      </w:r>
      <w:bookmarkEnd w:id="18"/>
      <w:r w:rsidR="00365813">
        <w:rPr>
          <w:rFonts w:cs="Arial"/>
          <w:szCs w:val="22"/>
        </w:rPr>
        <w:tab/>
      </w:r>
      <w:r w:rsidRPr="00C64FEE">
        <w:rPr>
          <w:rFonts w:cs="Arial"/>
          <w:szCs w:val="22"/>
        </w:rPr>
        <w:t>schrift und Firmenstempel)</w:t>
      </w:r>
    </w:p>
    <w:sectPr w:rsidR="006E4923" w:rsidRPr="003823CF" w:rsidSect="00594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1701" w:right="1418" w:bottom="1418" w:left="1418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005" w:rsidRDefault="001A1005">
      <w:r>
        <w:separator/>
      </w:r>
    </w:p>
  </w:endnote>
  <w:endnote w:type="continuationSeparator" w:id="0">
    <w:p w:rsidR="001A1005" w:rsidRDefault="001A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C30" w:rsidRDefault="00D54C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862" w:rsidRPr="00C8054C" w:rsidRDefault="00D54C30" w:rsidP="00580FD1">
    <w:pPr>
      <w:pStyle w:val="Fuzeil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28.01.2020 </w:t>
    </w:r>
    <w:r w:rsidR="00217C0D">
      <w:rPr>
        <w:rFonts w:ascii="Arial" w:hAnsi="Arial" w:cs="Arial"/>
        <w:sz w:val="22"/>
        <w:szCs w:val="22"/>
      </w:rPr>
      <w:t xml:space="preserve">Anlage 1 </w:t>
    </w:r>
    <w:r w:rsidR="00365813">
      <w:rPr>
        <w:rFonts w:ascii="Arial" w:hAnsi="Arial" w:cs="Arial"/>
        <w:sz w:val="22"/>
        <w:szCs w:val="22"/>
      </w:rPr>
      <w:t>zum Vertrag</w:t>
    </w:r>
    <w:r w:rsidR="006F5883" w:rsidRPr="00C8054C">
      <w:rPr>
        <w:rFonts w:ascii="Arial" w:hAnsi="Arial" w:cs="Arial"/>
        <w:sz w:val="22"/>
        <w:szCs w:val="22"/>
      </w:rPr>
      <w:tab/>
    </w:r>
    <w:r w:rsidR="006F5883" w:rsidRPr="00C8054C">
      <w:rPr>
        <w:rStyle w:val="Seitenzahl"/>
        <w:rFonts w:ascii="Arial" w:hAnsi="Arial" w:cs="Arial"/>
        <w:sz w:val="22"/>
        <w:szCs w:val="22"/>
      </w:rPr>
      <w:fldChar w:fldCharType="begin"/>
    </w:r>
    <w:r w:rsidR="006F5883" w:rsidRPr="00C8054C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6F5883" w:rsidRPr="00C8054C">
      <w:rPr>
        <w:rStyle w:val="Seitenzahl"/>
        <w:rFonts w:ascii="Arial" w:hAnsi="Arial" w:cs="Arial"/>
        <w:sz w:val="22"/>
        <w:szCs w:val="22"/>
      </w:rPr>
      <w:fldChar w:fldCharType="separate"/>
    </w:r>
    <w:r w:rsidR="00C914B1">
      <w:rPr>
        <w:rStyle w:val="Seitenzahl"/>
        <w:rFonts w:ascii="Arial" w:hAnsi="Arial" w:cs="Arial"/>
        <w:noProof/>
        <w:sz w:val="22"/>
        <w:szCs w:val="22"/>
      </w:rPr>
      <w:t>2</w:t>
    </w:r>
    <w:r w:rsidR="006F5883" w:rsidRPr="00C8054C">
      <w:rPr>
        <w:rStyle w:val="Seitenzahl"/>
        <w:rFonts w:ascii="Arial" w:hAnsi="Arial" w:cs="Arial"/>
        <w:sz w:val="22"/>
        <w:szCs w:val="22"/>
      </w:rPr>
      <w:fldChar w:fldCharType="end"/>
    </w:r>
    <w:r w:rsidR="006F5883" w:rsidRPr="00C8054C">
      <w:rPr>
        <w:rStyle w:val="Seitenzahl"/>
        <w:rFonts w:ascii="Arial" w:hAnsi="Arial" w:cs="Arial"/>
        <w:sz w:val="22"/>
        <w:szCs w:val="22"/>
      </w:rPr>
      <w:t>/</w:t>
    </w:r>
    <w:r w:rsidR="004F22F1">
      <w:rPr>
        <w:rStyle w:val="Seitenzahl"/>
        <w:rFonts w:ascii="Arial" w:hAnsi="Arial" w:cs="Arial"/>
        <w:sz w:val="22"/>
        <w:szCs w:val="22"/>
      </w:rPr>
      <w:t>3</w:t>
    </w:r>
    <w:r w:rsidR="006F5883" w:rsidRPr="00C8054C">
      <w:rPr>
        <w:rStyle w:val="Seitenzahl"/>
        <w:rFonts w:ascii="Arial" w:hAnsi="Arial" w:cs="Arial"/>
        <w:sz w:val="22"/>
        <w:szCs w:val="22"/>
      </w:rPr>
      <w:tab/>
    </w:r>
    <w:r w:rsidR="002E1EAE">
      <w:rPr>
        <w:rStyle w:val="Seitenzahl"/>
        <w:rFonts w:ascii="Arial" w:hAnsi="Arial" w:cs="Arial"/>
        <w:sz w:val="22"/>
        <w:szCs w:val="22"/>
      </w:rPr>
      <w:t xml:space="preserve">DE-UZ 76 </w:t>
    </w:r>
    <w:r w:rsidR="006F5883" w:rsidRPr="00C8054C">
      <w:rPr>
        <w:rStyle w:val="Seitenzahl"/>
        <w:rFonts w:ascii="Arial" w:hAnsi="Arial" w:cs="Arial"/>
        <w:sz w:val="22"/>
        <w:szCs w:val="22"/>
      </w:rPr>
      <w:t xml:space="preserve">Ausgabe </w:t>
    </w:r>
    <w:r w:rsidR="00314862">
      <w:rPr>
        <w:rStyle w:val="Seitenzahl"/>
        <w:rFonts w:ascii="Arial" w:hAnsi="Arial" w:cs="Arial"/>
        <w:sz w:val="22"/>
        <w:szCs w:val="22"/>
      </w:rPr>
      <w:t>Februar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C30" w:rsidRDefault="00D54C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005" w:rsidRDefault="001A1005">
      <w:r>
        <w:separator/>
      </w:r>
    </w:p>
  </w:footnote>
  <w:footnote w:type="continuationSeparator" w:id="0">
    <w:p w:rsidR="001A1005" w:rsidRDefault="001A1005">
      <w:r>
        <w:continuationSeparator/>
      </w:r>
    </w:p>
  </w:footnote>
  <w:footnote w:id="1">
    <w:p w:rsidR="006F5883" w:rsidRDefault="006F5883" w:rsidP="00892E38">
      <w:pPr>
        <w:pStyle w:val="Funotentext"/>
        <w:tabs>
          <w:tab w:val="left" w:pos="142"/>
        </w:tabs>
      </w:pPr>
      <w:r>
        <w:rPr>
          <w:rStyle w:val="Funotenzeichen"/>
        </w:rPr>
        <w:footnoteRef/>
      </w:r>
      <w:r>
        <w:t xml:space="preserve"> </w:t>
      </w:r>
      <w:r w:rsidRPr="00C64FEE">
        <w:rPr>
          <w:rFonts w:cs="Arial"/>
          <w:sz w:val="18"/>
          <w:szCs w:val="18"/>
        </w:rPr>
        <w:tab/>
        <w:t>Für jedes unterschiedliche Produkt ist eine Vertragsanlage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C30" w:rsidRDefault="00D54C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893" w:rsidRDefault="00713893">
    <w:pPr>
      <w:pStyle w:val="Kopfzeile"/>
    </w:pPr>
  </w:p>
  <w:p w:rsidR="00713893" w:rsidRDefault="00C914B1" w:rsidP="00713893">
    <w:pPr>
      <w:pStyle w:val="Kopfzeile"/>
      <w:jc w:val="right"/>
    </w:pPr>
    <w:r>
      <w:rPr>
        <w:noProof/>
      </w:rPr>
      <w:drawing>
        <wp:inline distT="0" distB="0" distL="0" distR="0">
          <wp:extent cx="1020445" cy="712470"/>
          <wp:effectExtent l="0" t="0" r="825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44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C30" w:rsidRDefault="00D54C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5D89658"/>
    <w:lvl w:ilvl="0">
      <w:numFmt w:val="bullet"/>
      <w:lvlText w:val="*"/>
      <w:lvlJc w:val="left"/>
    </w:lvl>
  </w:abstractNum>
  <w:abstractNum w:abstractNumId="1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B11B4"/>
    <w:multiLevelType w:val="hybridMultilevel"/>
    <w:tmpl w:val="BBC2B634"/>
    <w:lvl w:ilvl="0" w:tplc="8460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21173"/>
    <w:multiLevelType w:val="singleLevel"/>
    <w:tmpl w:val="4498E78A"/>
    <w:lvl w:ilvl="0">
      <w:start w:val="1"/>
      <w:numFmt w:val="decimal"/>
      <w:lvlText w:val="%1."/>
      <w:legacy w:legacy="1" w:legacySpace="0" w:legacyIndent="283"/>
      <w:lvlJc w:val="left"/>
      <w:pPr>
        <w:ind w:left="1418" w:hanging="283"/>
      </w:pPr>
    </w:lvl>
  </w:abstractNum>
  <w:abstractNum w:abstractNumId="5" w15:restartNumberingAfterBreak="0">
    <w:nsid w:val="6A881FE2"/>
    <w:multiLevelType w:val="hybridMultilevel"/>
    <w:tmpl w:val="17F446D0"/>
    <w:lvl w:ilvl="0" w:tplc="ED16F3B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IPefiMHkMJn61do/tY584EVms/FE2I23ZbCMPU+0kr1It1TWEUMGaE2YXGQpSBLNzZpG+TAwkPmAdwdg+Y/+g==" w:salt="ucxk6wM1/MbE4KI7x/M9bA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685"/>
    <w:rsid w:val="00002DBF"/>
    <w:rsid w:val="00004174"/>
    <w:rsid w:val="00040CAB"/>
    <w:rsid w:val="0004196B"/>
    <w:rsid w:val="000509DC"/>
    <w:rsid w:val="000722BA"/>
    <w:rsid w:val="00087F1A"/>
    <w:rsid w:val="000B0FA2"/>
    <w:rsid w:val="000B49F3"/>
    <w:rsid w:val="000E75BE"/>
    <w:rsid w:val="000F3F00"/>
    <w:rsid w:val="001072F7"/>
    <w:rsid w:val="00132A6A"/>
    <w:rsid w:val="00164997"/>
    <w:rsid w:val="001678C4"/>
    <w:rsid w:val="00175351"/>
    <w:rsid w:val="0018187A"/>
    <w:rsid w:val="00184F6F"/>
    <w:rsid w:val="00193F2D"/>
    <w:rsid w:val="00196BB2"/>
    <w:rsid w:val="00196C7F"/>
    <w:rsid w:val="001A1005"/>
    <w:rsid w:val="001A3586"/>
    <w:rsid w:val="001B358A"/>
    <w:rsid w:val="001B65B9"/>
    <w:rsid w:val="00206244"/>
    <w:rsid w:val="00213115"/>
    <w:rsid w:val="00217C0D"/>
    <w:rsid w:val="00225E13"/>
    <w:rsid w:val="0023137C"/>
    <w:rsid w:val="002320BE"/>
    <w:rsid w:val="00240FAB"/>
    <w:rsid w:val="0024152D"/>
    <w:rsid w:val="00252620"/>
    <w:rsid w:val="00272E21"/>
    <w:rsid w:val="00275F30"/>
    <w:rsid w:val="00282067"/>
    <w:rsid w:val="00282A81"/>
    <w:rsid w:val="00292DA5"/>
    <w:rsid w:val="00293FF7"/>
    <w:rsid w:val="002B2144"/>
    <w:rsid w:val="002B4DD2"/>
    <w:rsid w:val="002C455A"/>
    <w:rsid w:val="002E014E"/>
    <w:rsid w:val="002E1EAE"/>
    <w:rsid w:val="002F3853"/>
    <w:rsid w:val="002F554C"/>
    <w:rsid w:val="002F6584"/>
    <w:rsid w:val="00302B0B"/>
    <w:rsid w:val="00314862"/>
    <w:rsid w:val="0031523E"/>
    <w:rsid w:val="00327495"/>
    <w:rsid w:val="0033762B"/>
    <w:rsid w:val="003401A5"/>
    <w:rsid w:val="00363C29"/>
    <w:rsid w:val="00365813"/>
    <w:rsid w:val="00372E97"/>
    <w:rsid w:val="003733EB"/>
    <w:rsid w:val="003743B2"/>
    <w:rsid w:val="003823CF"/>
    <w:rsid w:val="00382ECD"/>
    <w:rsid w:val="003B07CB"/>
    <w:rsid w:val="003B3955"/>
    <w:rsid w:val="003B77E6"/>
    <w:rsid w:val="003D004A"/>
    <w:rsid w:val="003D4F3F"/>
    <w:rsid w:val="003E6B0F"/>
    <w:rsid w:val="0040258E"/>
    <w:rsid w:val="00415F99"/>
    <w:rsid w:val="00422DE3"/>
    <w:rsid w:val="004316C4"/>
    <w:rsid w:val="004451FB"/>
    <w:rsid w:val="00450D97"/>
    <w:rsid w:val="00453BCC"/>
    <w:rsid w:val="00457E1E"/>
    <w:rsid w:val="0046061A"/>
    <w:rsid w:val="00460B52"/>
    <w:rsid w:val="00465FC1"/>
    <w:rsid w:val="00474519"/>
    <w:rsid w:val="00481AF1"/>
    <w:rsid w:val="00496FBD"/>
    <w:rsid w:val="004A5DB7"/>
    <w:rsid w:val="004B279C"/>
    <w:rsid w:val="004B6B69"/>
    <w:rsid w:val="004C514D"/>
    <w:rsid w:val="004D0099"/>
    <w:rsid w:val="004D6B06"/>
    <w:rsid w:val="004F1625"/>
    <w:rsid w:val="004F22F1"/>
    <w:rsid w:val="004F2FD0"/>
    <w:rsid w:val="004F4C37"/>
    <w:rsid w:val="004F7773"/>
    <w:rsid w:val="00502E56"/>
    <w:rsid w:val="0050743F"/>
    <w:rsid w:val="00511772"/>
    <w:rsid w:val="00513117"/>
    <w:rsid w:val="00520BCC"/>
    <w:rsid w:val="0053390F"/>
    <w:rsid w:val="0054641D"/>
    <w:rsid w:val="00560DBF"/>
    <w:rsid w:val="00572408"/>
    <w:rsid w:val="005738A9"/>
    <w:rsid w:val="00577057"/>
    <w:rsid w:val="0058017F"/>
    <w:rsid w:val="00580956"/>
    <w:rsid w:val="00580FD1"/>
    <w:rsid w:val="00593D5D"/>
    <w:rsid w:val="00594279"/>
    <w:rsid w:val="005A29AA"/>
    <w:rsid w:val="005A726C"/>
    <w:rsid w:val="005B2334"/>
    <w:rsid w:val="005B77A0"/>
    <w:rsid w:val="005C0706"/>
    <w:rsid w:val="005E06E3"/>
    <w:rsid w:val="005E0B23"/>
    <w:rsid w:val="005E0D13"/>
    <w:rsid w:val="005E583A"/>
    <w:rsid w:val="005F12D4"/>
    <w:rsid w:val="00613545"/>
    <w:rsid w:val="0061377E"/>
    <w:rsid w:val="00631B22"/>
    <w:rsid w:val="006358EC"/>
    <w:rsid w:val="006437D9"/>
    <w:rsid w:val="00653133"/>
    <w:rsid w:val="0065550A"/>
    <w:rsid w:val="00660F9D"/>
    <w:rsid w:val="00663060"/>
    <w:rsid w:val="006761ED"/>
    <w:rsid w:val="00695441"/>
    <w:rsid w:val="006A58BF"/>
    <w:rsid w:val="006A7F39"/>
    <w:rsid w:val="006B4075"/>
    <w:rsid w:val="006C42B8"/>
    <w:rsid w:val="006D04B6"/>
    <w:rsid w:val="006D1BD7"/>
    <w:rsid w:val="006E4923"/>
    <w:rsid w:val="006F36EA"/>
    <w:rsid w:val="006F5883"/>
    <w:rsid w:val="006F7C22"/>
    <w:rsid w:val="00713893"/>
    <w:rsid w:val="00716087"/>
    <w:rsid w:val="00717D88"/>
    <w:rsid w:val="0074496D"/>
    <w:rsid w:val="007472BD"/>
    <w:rsid w:val="00751A67"/>
    <w:rsid w:val="00782D44"/>
    <w:rsid w:val="0079779B"/>
    <w:rsid w:val="007A6F90"/>
    <w:rsid w:val="007C2EC2"/>
    <w:rsid w:val="007E42B7"/>
    <w:rsid w:val="007E5383"/>
    <w:rsid w:val="007E66B0"/>
    <w:rsid w:val="007F6354"/>
    <w:rsid w:val="008053C3"/>
    <w:rsid w:val="00806759"/>
    <w:rsid w:val="00815898"/>
    <w:rsid w:val="00834CC3"/>
    <w:rsid w:val="008365B7"/>
    <w:rsid w:val="00891A97"/>
    <w:rsid w:val="00892E38"/>
    <w:rsid w:val="00894C13"/>
    <w:rsid w:val="008A377A"/>
    <w:rsid w:val="008B23D2"/>
    <w:rsid w:val="008C539F"/>
    <w:rsid w:val="008D30AE"/>
    <w:rsid w:val="008D3C59"/>
    <w:rsid w:val="008D7599"/>
    <w:rsid w:val="008E5555"/>
    <w:rsid w:val="008E5616"/>
    <w:rsid w:val="008E5632"/>
    <w:rsid w:val="008F3975"/>
    <w:rsid w:val="009278BB"/>
    <w:rsid w:val="0093016C"/>
    <w:rsid w:val="00930EA4"/>
    <w:rsid w:val="00935F36"/>
    <w:rsid w:val="0095506B"/>
    <w:rsid w:val="00957126"/>
    <w:rsid w:val="00962606"/>
    <w:rsid w:val="00992895"/>
    <w:rsid w:val="0099339F"/>
    <w:rsid w:val="00994337"/>
    <w:rsid w:val="009A334D"/>
    <w:rsid w:val="009B57A3"/>
    <w:rsid w:val="009B76D5"/>
    <w:rsid w:val="009C161B"/>
    <w:rsid w:val="009C2EC5"/>
    <w:rsid w:val="009D50A6"/>
    <w:rsid w:val="009D5E8A"/>
    <w:rsid w:val="009E2D56"/>
    <w:rsid w:val="009E4541"/>
    <w:rsid w:val="009E7B22"/>
    <w:rsid w:val="00A0441C"/>
    <w:rsid w:val="00A160CE"/>
    <w:rsid w:val="00A25EB6"/>
    <w:rsid w:val="00A42F78"/>
    <w:rsid w:val="00A43259"/>
    <w:rsid w:val="00A45FFD"/>
    <w:rsid w:val="00A47221"/>
    <w:rsid w:val="00A53472"/>
    <w:rsid w:val="00A6371E"/>
    <w:rsid w:val="00A74A21"/>
    <w:rsid w:val="00A8530B"/>
    <w:rsid w:val="00A91455"/>
    <w:rsid w:val="00A92672"/>
    <w:rsid w:val="00A96AEF"/>
    <w:rsid w:val="00AC64A9"/>
    <w:rsid w:val="00AD06AD"/>
    <w:rsid w:val="00AE0662"/>
    <w:rsid w:val="00AF2AE4"/>
    <w:rsid w:val="00AF5FA1"/>
    <w:rsid w:val="00B01BC0"/>
    <w:rsid w:val="00B04297"/>
    <w:rsid w:val="00B12234"/>
    <w:rsid w:val="00B167AD"/>
    <w:rsid w:val="00B1696E"/>
    <w:rsid w:val="00B34CFE"/>
    <w:rsid w:val="00B371A2"/>
    <w:rsid w:val="00B4140F"/>
    <w:rsid w:val="00B57F58"/>
    <w:rsid w:val="00B770AA"/>
    <w:rsid w:val="00B819CB"/>
    <w:rsid w:val="00BC196D"/>
    <w:rsid w:val="00BE0A24"/>
    <w:rsid w:val="00BE3B14"/>
    <w:rsid w:val="00BF082F"/>
    <w:rsid w:val="00C02641"/>
    <w:rsid w:val="00C0485C"/>
    <w:rsid w:val="00C074D0"/>
    <w:rsid w:val="00C2228B"/>
    <w:rsid w:val="00C22E53"/>
    <w:rsid w:val="00C27C31"/>
    <w:rsid w:val="00C64FEE"/>
    <w:rsid w:val="00C72896"/>
    <w:rsid w:val="00C7776B"/>
    <w:rsid w:val="00C8054C"/>
    <w:rsid w:val="00C817AF"/>
    <w:rsid w:val="00C83A9D"/>
    <w:rsid w:val="00C914B1"/>
    <w:rsid w:val="00C939B5"/>
    <w:rsid w:val="00C9411F"/>
    <w:rsid w:val="00CB272F"/>
    <w:rsid w:val="00CD0F44"/>
    <w:rsid w:val="00CD61D8"/>
    <w:rsid w:val="00CF246D"/>
    <w:rsid w:val="00D01F7C"/>
    <w:rsid w:val="00D23CC2"/>
    <w:rsid w:val="00D4047D"/>
    <w:rsid w:val="00D54C30"/>
    <w:rsid w:val="00D75E71"/>
    <w:rsid w:val="00DA0E6B"/>
    <w:rsid w:val="00DA5419"/>
    <w:rsid w:val="00DB7FE6"/>
    <w:rsid w:val="00DD6061"/>
    <w:rsid w:val="00DE7436"/>
    <w:rsid w:val="00E0580D"/>
    <w:rsid w:val="00E2053C"/>
    <w:rsid w:val="00E505E4"/>
    <w:rsid w:val="00E53A46"/>
    <w:rsid w:val="00E546AD"/>
    <w:rsid w:val="00E552AE"/>
    <w:rsid w:val="00E67404"/>
    <w:rsid w:val="00E70AB0"/>
    <w:rsid w:val="00E8159A"/>
    <w:rsid w:val="00E81E45"/>
    <w:rsid w:val="00EA14DA"/>
    <w:rsid w:val="00EA1D05"/>
    <w:rsid w:val="00EA5685"/>
    <w:rsid w:val="00EB0599"/>
    <w:rsid w:val="00EB1E40"/>
    <w:rsid w:val="00EC169C"/>
    <w:rsid w:val="00EC412F"/>
    <w:rsid w:val="00EF1247"/>
    <w:rsid w:val="00F1118A"/>
    <w:rsid w:val="00F30582"/>
    <w:rsid w:val="00F30A9E"/>
    <w:rsid w:val="00F51366"/>
    <w:rsid w:val="00F63878"/>
    <w:rsid w:val="00F66138"/>
    <w:rsid w:val="00F857F5"/>
    <w:rsid w:val="00FC33AD"/>
    <w:rsid w:val="00FC7351"/>
    <w:rsid w:val="00FF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D0AB9"/>
  <w15:docId w15:val="{192D68A0-39B8-462E-A8B3-2CB085F4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0"/>
    </w:pPr>
    <w:rPr>
      <w:rFonts w:ascii="Futura Md BT" w:hAnsi="Futura Md BT"/>
      <w:sz w:val="32"/>
    </w:rPr>
  </w:style>
  <w:style w:type="paragraph" w:styleId="berschrift2">
    <w:name w:val="heading 2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1"/>
    </w:pPr>
    <w:rPr>
      <w:rFonts w:ascii="Futura Lt BT" w:hAnsi="Futura Lt BT"/>
      <w:sz w:val="36"/>
      <w:shd w:val="pct10" w:color="auto" w:fill="auto"/>
    </w:rPr>
  </w:style>
  <w:style w:type="paragraph" w:styleId="berschrift3">
    <w:name w:val="heading 3"/>
    <w:basedOn w:val="Standard"/>
    <w:next w:val="Standard"/>
    <w:qFormat/>
    <w:rsid w:val="00460B52"/>
    <w:pPr>
      <w:keepNext/>
      <w:overflowPunct/>
      <w:autoSpaceDE/>
      <w:autoSpaceDN/>
      <w:adjustRightInd/>
      <w:textAlignment w:val="auto"/>
      <w:outlineLvl w:val="2"/>
    </w:pPr>
    <w:rPr>
      <w:rFonts w:ascii="Futura Md BT" w:hAnsi="Futura Md BT"/>
      <w:sz w:val="24"/>
    </w:rPr>
  </w:style>
  <w:style w:type="paragraph" w:styleId="berschrift4">
    <w:name w:val="heading 4"/>
    <w:basedOn w:val="Standard"/>
    <w:next w:val="Standard"/>
    <w:qFormat/>
    <w:rsid w:val="00717D8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table" w:styleId="Tabellenraster">
    <w:name w:val="Table Grid"/>
    <w:basedOn w:val="NormaleTabelle"/>
    <w:rsid w:val="00B01B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60B52"/>
    <w:rPr>
      <w:color w:val="0000FF"/>
      <w:u w:val="single"/>
    </w:rPr>
  </w:style>
  <w:style w:type="paragraph" w:customStyle="1" w:styleId="Textkrper21">
    <w:name w:val="Textkörper 21"/>
    <w:basedOn w:val="Standard"/>
    <w:rsid w:val="00717D88"/>
    <w:pPr>
      <w:ind w:left="284" w:hanging="284"/>
      <w:jc w:val="both"/>
    </w:pPr>
    <w:rPr>
      <w:rFonts w:ascii="Futura Lt BT" w:hAnsi="Futura Lt BT"/>
      <w:sz w:val="20"/>
    </w:rPr>
  </w:style>
  <w:style w:type="paragraph" w:styleId="Sprechblasentext">
    <w:name w:val="Balloon Text"/>
    <w:basedOn w:val="Standard"/>
    <w:semiHidden/>
    <w:rsid w:val="00A74A21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302B0B"/>
    <w:rPr>
      <w:sz w:val="20"/>
    </w:rPr>
  </w:style>
  <w:style w:type="character" w:styleId="Funotenzeichen">
    <w:name w:val="footnote reference"/>
    <w:semiHidden/>
    <w:rsid w:val="00302B0B"/>
    <w:rPr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3823CF"/>
  </w:style>
  <w:style w:type="character" w:styleId="Kommentarzeichen">
    <w:name w:val="annotation reference"/>
    <w:uiPriority w:val="99"/>
    <w:semiHidden/>
    <w:unhideWhenUsed/>
    <w:rsid w:val="00293F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3FF7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293FF7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3FF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93FF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8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869D-9ECC-416A-A0BA-D3AE94A5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Holzwerkstoffplatten</vt:lpstr>
    </vt:vector>
  </TitlesOfParts>
  <Company>RAL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Holzwerkstoffplatten</dc:title>
  <dc:creator>Petra Hermann</dc:creator>
  <cp:lastModifiedBy>Reithel, Marina</cp:lastModifiedBy>
  <cp:revision>4</cp:revision>
  <cp:lastPrinted>2006-02-17T12:36:00Z</cp:lastPrinted>
  <dcterms:created xsi:type="dcterms:W3CDTF">2019-12-17T08:40:00Z</dcterms:created>
  <dcterms:modified xsi:type="dcterms:W3CDTF">2021-01-27T10:44:00Z</dcterms:modified>
</cp:coreProperties>
</file>